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324B6" w14:textId="77777777" w:rsidR="00C07B18" w:rsidRDefault="00C07B18" w:rsidP="00C07B18">
      <w:pPr>
        <w:pageBreakBefore/>
        <w:jc w:val="center"/>
        <w:rPr>
          <w:bCs/>
          <w:sz w:val="22"/>
        </w:rPr>
      </w:pPr>
      <w:r>
        <w:rPr>
          <w:bCs/>
          <w:sz w:val="22"/>
        </w:rPr>
        <w:t>Certificats d’économies d’énergie</w:t>
      </w:r>
    </w:p>
    <w:p w14:paraId="2F74184F" w14:textId="77777777" w:rsidR="00C07B18" w:rsidRDefault="00C07B18" w:rsidP="00C07B18">
      <w:pPr>
        <w:jc w:val="center"/>
        <w:rPr>
          <w:bCs/>
          <w:sz w:val="22"/>
        </w:rPr>
      </w:pPr>
    </w:p>
    <w:p w14:paraId="13D55F66" w14:textId="77777777" w:rsidR="00C07B18" w:rsidRDefault="00C07B18" w:rsidP="00C07B18">
      <w:pPr>
        <w:jc w:val="center"/>
        <w:rPr>
          <w:sz w:val="22"/>
        </w:rPr>
      </w:pPr>
      <w:r>
        <w:rPr>
          <w:bCs/>
          <w:sz w:val="22"/>
        </w:rPr>
        <w:t xml:space="preserve">Opération n° </w:t>
      </w:r>
      <w:r>
        <w:rPr>
          <w:b/>
          <w:bCs/>
          <w:sz w:val="22"/>
        </w:rPr>
        <w:t>BAR-EN-102</w:t>
      </w:r>
    </w:p>
    <w:p w14:paraId="7BB99794" w14:textId="77777777" w:rsidR="00C07B18" w:rsidRDefault="00C07B18" w:rsidP="00C07B18">
      <w:pPr>
        <w:jc w:val="center"/>
        <w:rPr>
          <w:sz w:val="22"/>
        </w:rPr>
      </w:pPr>
    </w:p>
    <w:tbl>
      <w:tblPr>
        <w:tblW w:w="0" w:type="auto"/>
        <w:jc w:val="center"/>
        <w:tblLayout w:type="fixed"/>
        <w:tblLook w:val="04A0" w:firstRow="1" w:lastRow="0" w:firstColumn="1" w:lastColumn="0" w:noHBand="0" w:noVBand="1"/>
      </w:tblPr>
      <w:tblGrid>
        <w:gridCol w:w="10380"/>
      </w:tblGrid>
      <w:tr w:rsidR="00C07B18" w14:paraId="0263DDA3" w14:textId="77777777" w:rsidTr="00C07B18">
        <w:trPr>
          <w:jc w:val="center"/>
        </w:trPr>
        <w:tc>
          <w:tcPr>
            <w:tcW w:w="10380" w:type="dxa"/>
            <w:tcBorders>
              <w:top w:val="single" w:sz="4" w:space="0" w:color="000000"/>
              <w:left w:val="single" w:sz="4" w:space="0" w:color="000000"/>
              <w:bottom w:val="single" w:sz="4" w:space="0" w:color="000000"/>
              <w:right w:val="single" w:sz="4" w:space="0" w:color="000000"/>
            </w:tcBorders>
            <w:shd w:val="clear" w:color="auto" w:fill="CCECFF"/>
            <w:vAlign w:val="center"/>
            <w:hideMark/>
          </w:tcPr>
          <w:p w14:paraId="19F90C91" w14:textId="77777777" w:rsidR="00C07B18" w:rsidRDefault="00C07B18">
            <w:pPr>
              <w:pStyle w:val="xl25"/>
              <w:pBdr>
                <w:bottom w:val="none" w:sz="0" w:space="0" w:color="auto"/>
              </w:pBdr>
              <w:spacing w:before="397" w:after="397" w:line="276" w:lineRule="auto"/>
            </w:pPr>
            <w:commentRangeStart w:id="0"/>
            <w:r>
              <w:rPr>
                <w:rFonts w:ascii="Times New Roman" w:eastAsia="Times New Roman" w:hAnsi="Times New Roman" w:cs="Times New Roman"/>
                <w:b/>
                <w:bCs/>
                <w:sz w:val="32"/>
                <w:szCs w:val="32"/>
              </w:rPr>
              <w:t>Isolation des murs</w:t>
            </w:r>
            <w:commentRangeEnd w:id="0"/>
            <w:r w:rsidR="008E3C6F">
              <w:rPr>
                <w:rStyle w:val="Marquedecommentaire"/>
                <w:rFonts w:ascii="Times New Roman" w:eastAsia="Times New Roman" w:hAnsi="Times New Roman" w:cs="Times New Roman"/>
              </w:rPr>
              <w:commentReference w:id="0"/>
            </w:r>
          </w:p>
        </w:tc>
      </w:tr>
    </w:tbl>
    <w:p w14:paraId="4C3A6A37" w14:textId="77777777" w:rsidR="00C07B18" w:rsidRDefault="00C07B18" w:rsidP="00C07B18">
      <w:pPr>
        <w:jc w:val="both"/>
      </w:pPr>
    </w:p>
    <w:p w14:paraId="78099C11" w14:textId="77777777" w:rsidR="00C07B18" w:rsidRDefault="00C07B18" w:rsidP="00C07B18">
      <w:pPr>
        <w:jc w:val="both"/>
        <w:rPr>
          <w:sz w:val="22"/>
          <w:szCs w:val="22"/>
        </w:rPr>
      </w:pPr>
    </w:p>
    <w:p w14:paraId="23B53216" w14:textId="77777777" w:rsidR="00C07B18" w:rsidRDefault="00C07B18" w:rsidP="00C07B18">
      <w:pPr>
        <w:rPr>
          <w:sz w:val="22"/>
          <w:szCs w:val="22"/>
        </w:rPr>
      </w:pPr>
      <w:r>
        <w:rPr>
          <w:b/>
          <w:sz w:val="22"/>
          <w:szCs w:val="22"/>
          <w:u w:val="single"/>
        </w:rPr>
        <w:t>1.</w:t>
      </w:r>
      <w:r>
        <w:rPr>
          <w:sz w:val="22"/>
          <w:szCs w:val="22"/>
          <w:u w:val="single"/>
        </w:rPr>
        <w:t xml:space="preserve"> </w:t>
      </w:r>
      <w:r>
        <w:rPr>
          <w:b/>
          <w:sz w:val="22"/>
          <w:szCs w:val="22"/>
          <w:u w:val="single"/>
        </w:rPr>
        <w:t>Secteur d’application</w:t>
      </w:r>
    </w:p>
    <w:p w14:paraId="794F3DD8" w14:textId="77777777" w:rsidR="00C07B18" w:rsidRDefault="00C07B18" w:rsidP="00C07B18">
      <w:pPr>
        <w:rPr>
          <w:sz w:val="22"/>
          <w:szCs w:val="22"/>
        </w:rPr>
      </w:pPr>
      <w:r>
        <w:rPr>
          <w:sz w:val="22"/>
          <w:szCs w:val="22"/>
        </w:rPr>
        <w:t>Bâtiments résidentiels existants.</w:t>
      </w:r>
    </w:p>
    <w:p w14:paraId="70048F16" w14:textId="77777777" w:rsidR="00C07B18" w:rsidRDefault="00C07B18" w:rsidP="00C07B18">
      <w:pPr>
        <w:rPr>
          <w:sz w:val="22"/>
          <w:szCs w:val="22"/>
        </w:rPr>
      </w:pPr>
    </w:p>
    <w:p w14:paraId="79F23680" w14:textId="77777777" w:rsidR="00C07B18" w:rsidRDefault="00C07B18" w:rsidP="00C07B18">
      <w:pPr>
        <w:rPr>
          <w:sz w:val="22"/>
          <w:szCs w:val="22"/>
        </w:rPr>
      </w:pPr>
      <w:r>
        <w:rPr>
          <w:b/>
          <w:sz w:val="22"/>
          <w:szCs w:val="22"/>
          <w:u w:val="single"/>
        </w:rPr>
        <w:t>2. Dénomination</w:t>
      </w:r>
    </w:p>
    <w:p w14:paraId="5C21C1E9" w14:textId="732B1187" w:rsidR="00C07B18" w:rsidRDefault="00C07B18" w:rsidP="00C07B18">
      <w:pPr>
        <w:tabs>
          <w:tab w:val="left" w:pos="360"/>
        </w:tabs>
        <w:jc w:val="both"/>
        <w:rPr>
          <w:sz w:val="22"/>
          <w:szCs w:val="22"/>
        </w:rPr>
      </w:pPr>
      <w:commentRangeStart w:id="1"/>
      <w:r>
        <w:rPr>
          <w:sz w:val="22"/>
          <w:szCs w:val="22"/>
        </w:rPr>
        <w:t xml:space="preserve">Mise en place </w:t>
      </w:r>
      <w:del w:id="2" w:author="Julien PARC" w:date="2021-07-08T11:22:00Z">
        <w:r w:rsidDel="00011D99">
          <w:rPr>
            <w:sz w:val="22"/>
            <w:szCs w:val="22"/>
          </w:rPr>
          <w:delText>d’un doublage isolant (complexe ou sur ossature)</w:delText>
        </w:r>
      </w:del>
      <w:ins w:id="3" w:author="Julien PARC" w:date="2021-07-08T11:22:00Z">
        <w:r w:rsidR="00011D99">
          <w:rPr>
            <w:sz w:val="22"/>
            <w:szCs w:val="22"/>
          </w:rPr>
          <w:t>d’un procédé d’isolation</w:t>
        </w:r>
      </w:ins>
      <w:ins w:id="4" w:author="Julien PARC" w:date="2021-07-08T11:23:00Z">
        <w:r w:rsidR="00011D99">
          <w:rPr>
            <w:sz w:val="22"/>
            <w:szCs w:val="22"/>
          </w:rPr>
          <w:t xml:space="preserve"> continu, sur la totalité du ou des</w:t>
        </w:r>
      </w:ins>
      <w:del w:id="5" w:author="Julien PARC" w:date="2021-07-08T11:23:00Z">
        <w:r w:rsidDel="00011D99">
          <w:rPr>
            <w:sz w:val="22"/>
            <w:szCs w:val="22"/>
          </w:rPr>
          <w:delText xml:space="preserve"> sur</w:delText>
        </w:r>
      </w:del>
      <w:r>
        <w:rPr>
          <w:sz w:val="22"/>
          <w:szCs w:val="22"/>
        </w:rPr>
        <w:t xml:space="preserve"> mur(s) </w:t>
      </w:r>
      <w:del w:id="6" w:author="Julien PARC" w:date="2021-07-08T11:23:00Z">
        <w:r w:rsidDel="00011D99">
          <w:rPr>
            <w:sz w:val="22"/>
            <w:szCs w:val="22"/>
          </w:rPr>
          <w:delText xml:space="preserve">en </w:delText>
        </w:r>
      </w:del>
      <w:ins w:id="7" w:author="Julien PARC" w:date="2021-07-08T11:23:00Z">
        <w:r w:rsidR="00011D99">
          <w:rPr>
            <w:sz w:val="22"/>
            <w:szCs w:val="22"/>
          </w:rPr>
          <w:t xml:space="preserve">de </w:t>
        </w:r>
      </w:ins>
      <w:r>
        <w:rPr>
          <w:sz w:val="22"/>
          <w:szCs w:val="22"/>
        </w:rPr>
        <w:t xml:space="preserve">façade ou </w:t>
      </w:r>
      <w:del w:id="8" w:author="Julien PARC" w:date="2021-07-08T11:23:00Z">
        <w:r w:rsidDel="00011D99">
          <w:rPr>
            <w:sz w:val="22"/>
            <w:szCs w:val="22"/>
          </w:rPr>
          <w:delText xml:space="preserve">en </w:delText>
        </w:r>
      </w:del>
      <w:ins w:id="9" w:author="Julien PARC" w:date="2021-07-08T11:23:00Z">
        <w:r w:rsidR="00011D99">
          <w:rPr>
            <w:sz w:val="22"/>
            <w:szCs w:val="22"/>
          </w:rPr>
          <w:t xml:space="preserve">de </w:t>
        </w:r>
      </w:ins>
      <w:r>
        <w:rPr>
          <w:sz w:val="22"/>
          <w:szCs w:val="22"/>
        </w:rPr>
        <w:t>pignon</w:t>
      </w:r>
      <w:ins w:id="10" w:author="Julien PARC" w:date="2021-07-08T11:23:00Z">
        <w:r w:rsidR="00011D99">
          <w:rPr>
            <w:sz w:val="22"/>
            <w:szCs w:val="22"/>
          </w:rPr>
          <w:t xml:space="preserve"> traités</w:t>
        </w:r>
      </w:ins>
      <w:r>
        <w:rPr>
          <w:sz w:val="22"/>
          <w:szCs w:val="22"/>
        </w:rPr>
        <w:t>.</w:t>
      </w:r>
      <w:ins w:id="11" w:author="Julien PARC" w:date="2021-07-08T11:22:00Z">
        <w:r w:rsidR="00011D99" w:rsidRPr="00011D99">
          <w:t xml:space="preserve"> </w:t>
        </w:r>
        <w:r w:rsidR="00011D99" w:rsidRPr="00011D99">
          <w:rPr>
            <w:sz w:val="22"/>
            <w:szCs w:val="22"/>
          </w:rPr>
          <w:t>Un procédé d'isolation est constitué de l'association d'un matériau isolant et de dispositifs de fixation et de protection (tels que des revêtements, parements, membranes continues si nécessaire) contre des dégradations liées à son exposition aux environnements extérieurs et intérieurs (telles que le rayonnement solaire, le vent, la pluie, la neige, les chocs, l'humidité, le feu), en conformité avec les règles de l'art.</w:t>
        </w:r>
      </w:ins>
      <w:ins w:id="12" w:author="Julien PARC" w:date="2021-07-08T11:24:00Z">
        <w:r w:rsidR="00011D99" w:rsidRPr="00011D99">
          <w:t xml:space="preserve"> </w:t>
        </w:r>
        <w:r w:rsidR="00011D99" w:rsidRPr="00011D99">
          <w:rPr>
            <w:sz w:val="22"/>
            <w:szCs w:val="22"/>
          </w:rPr>
          <w:t xml:space="preserve">Le </w:t>
        </w:r>
        <w:r w:rsidR="00011D99">
          <w:rPr>
            <w:sz w:val="22"/>
            <w:szCs w:val="22"/>
          </w:rPr>
          <w:t>procédé</w:t>
        </w:r>
        <w:r w:rsidR="00011D99" w:rsidRPr="00011D99">
          <w:rPr>
            <w:sz w:val="22"/>
            <w:szCs w:val="22"/>
          </w:rPr>
          <w:t xml:space="preserve"> d’isolation peut être mis en œuvre par l’intérieur (ITI) ou par l’extérieur (ITE).</w:t>
        </w:r>
      </w:ins>
      <w:commentRangeEnd w:id="1"/>
      <w:ins w:id="13" w:author="Julien PARC" w:date="2021-07-08T11:36:00Z">
        <w:r w:rsidR="008E3C6F">
          <w:rPr>
            <w:rStyle w:val="Marquedecommentaire"/>
          </w:rPr>
          <w:commentReference w:id="1"/>
        </w:r>
      </w:ins>
    </w:p>
    <w:p w14:paraId="1618F9C3" w14:textId="77777777" w:rsidR="00C07B18" w:rsidRDefault="00C07B18" w:rsidP="00C07B18">
      <w:pPr>
        <w:autoSpaceDE w:val="0"/>
        <w:jc w:val="both"/>
        <w:rPr>
          <w:sz w:val="22"/>
          <w:szCs w:val="22"/>
        </w:rPr>
      </w:pPr>
    </w:p>
    <w:p w14:paraId="573279D1" w14:textId="77777777" w:rsidR="00C07B18" w:rsidRDefault="00C07B18" w:rsidP="00C07B18">
      <w:pPr>
        <w:rPr>
          <w:sz w:val="22"/>
          <w:szCs w:val="22"/>
        </w:rPr>
      </w:pPr>
      <w:r>
        <w:rPr>
          <w:b/>
          <w:sz w:val="22"/>
          <w:szCs w:val="22"/>
          <w:u w:val="single"/>
        </w:rPr>
        <w:t>3. Conditions pour la délivrance de certificats</w:t>
      </w:r>
    </w:p>
    <w:p w14:paraId="38C3DF38" w14:textId="77777777" w:rsidR="008E3C6F" w:rsidRDefault="008E3C6F" w:rsidP="00C07B18">
      <w:pPr>
        <w:autoSpaceDE w:val="0"/>
        <w:jc w:val="both"/>
        <w:rPr>
          <w:ins w:id="14" w:author="Julien PARC" w:date="2021-07-08T11:31:00Z"/>
          <w:sz w:val="22"/>
          <w:szCs w:val="22"/>
        </w:rPr>
      </w:pPr>
    </w:p>
    <w:p w14:paraId="467827CF" w14:textId="404C9AAF" w:rsidR="00C07B18" w:rsidRDefault="00C07B18" w:rsidP="00C07B18">
      <w:pPr>
        <w:autoSpaceDE w:val="0"/>
        <w:jc w:val="both"/>
        <w:rPr>
          <w:sz w:val="22"/>
          <w:szCs w:val="22"/>
        </w:rPr>
      </w:pPr>
      <w:r>
        <w:rPr>
          <w:sz w:val="22"/>
          <w:szCs w:val="22"/>
        </w:rPr>
        <w:t xml:space="preserve">La résistance thermique R de l'isolation installée est supérieure ou égale à </w:t>
      </w:r>
      <w:ins w:id="15" w:author="Julien PARC" w:date="2021-08-06T15:21:00Z">
        <w:r w:rsidR="00161052">
          <w:rPr>
            <w:sz w:val="22"/>
            <w:szCs w:val="22"/>
          </w:rPr>
          <w:t>4,2</w:t>
        </w:r>
      </w:ins>
      <w:del w:id="16" w:author="Julien PARC" w:date="2021-08-06T15:21:00Z">
        <w:r w:rsidDel="00161052">
          <w:rPr>
            <w:sz w:val="22"/>
            <w:szCs w:val="22"/>
          </w:rPr>
          <w:delText>3,7</w:delText>
        </w:r>
      </w:del>
      <w:r>
        <w:rPr>
          <w:sz w:val="22"/>
          <w:szCs w:val="22"/>
        </w:rPr>
        <w:t xml:space="preserve"> m</w:t>
      </w:r>
      <w:r>
        <w:rPr>
          <w:sz w:val="22"/>
          <w:szCs w:val="22"/>
          <w:vertAlign w:val="superscript"/>
        </w:rPr>
        <w:t>2</w:t>
      </w:r>
      <w:r>
        <w:rPr>
          <w:sz w:val="22"/>
          <w:szCs w:val="22"/>
        </w:rPr>
        <w:t>.K/W.</w:t>
      </w:r>
    </w:p>
    <w:p w14:paraId="0A9C04B9" w14:textId="4D572D54" w:rsidR="00C07B18" w:rsidRDefault="00C07B18" w:rsidP="00C07B18">
      <w:pPr>
        <w:rPr>
          <w:ins w:id="17" w:author="Julien PARC" w:date="2021-07-08T11:31:00Z"/>
          <w:sz w:val="22"/>
          <w:szCs w:val="22"/>
        </w:rPr>
      </w:pPr>
    </w:p>
    <w:p w14:paraId="00F48F17" w14:textId="77777777" w:rsidR="008E3C6F" w:rsidRDefault="008E3C6F" w:rsidP="008E3C6F">
      <w:pPr>
        <w:jc w:val="both"/>
        <w:rPr>
          <w:ins w:id="18" w:author="Julien PARC" w:date="2021-07-08T11:36:00Z"/>
          <w:sz w:val="22"/>
          <w:szCs w:val="22"/>
        </w:rPr>
      </w:pPr>
      <w:ins w:id="19" w:author="Julien PARC" w:date="2021-07-08T11:36:00Z">
        <w:r>
          <w:rPr>
            <w:sz w:val="22"/>
            <w:szCs w:val="22"/>
          </w:rPr>
          <w:t xml:space="preserve">La résistance thermique est évaluée selon la norme NF EN 12664, la norme NF EN 12667 ou la norme NF EN 12939 pour les isolants non réfléchissants et selon la norme NF EN 16012+A1 pour les isolants réfléchissants. </w:t>
        </w:r>
        <w:r w:rsidRPr="003D67C5">
          <w:rPr>
            <w:sz w:val="22"/>
            <w:szCs w:val="22"/>
          </w:rPr>
          <w:t xml:space="preserve">La résistance thermique du produit isolant doit être établie conformément à l’annexe 2 à partir de mesures réalisées sur au moins </w:t>
        </w:r>
        <w:r>
          <w:rPr>
            <w:sz w:val="22"/>
            <w:szCs w:val="22"/>
          </w:rPr>
          <w:t>quatre</w:t>
        </w:r>
        <w:r w:rsidRPr="003D67C5">
          <w:rPr>
            <w:sz w:val="22"/>
            <w:szCs w:val="22"/>
          </w:rPr>
          <w:t xml:space="preserve"> échantillons (issus de </w:t>
        </w:r>
        <w:r>
          <w:rPr>
            <w:sz w:val="22"/>
            <w:szCs w:val="22"/>
          </w:rPr>
          <w:t>quatre</w:t>
        </w:r>
        <w:r w:rsidRPr="003D67C5">
          <w:rPr>
            <w:sz w:val="22"/>
            <w:szCs w:val="22"/>
          </w:rPr>
          <w:t xml:space="preserve"> lots de production).</w:t>
        </w:r>
        <w:r>
          <w:rPr>
            <w:sz w:val="22"/>
            <w:szCs w:val="22"/>
          </w:rPr>
          <w:t xml:space="preserve"> La résistance thermique d’un produit certifié ACERMI ou QB23 respecte cette exigence. </w:t>
        </w:r>
      </w:ins>
    </w:p>
    <w:p w14:paraId="4122250B" w14:textId="77777777" w:rsidR="008E3C6F" w:rsidRDefault="008E3C6F" w:rsidP="008E3C6F">
      <w:pPr>
        <w:jc w:val="both"/>
        <w:rPr>
          <w:ins w:id="20" w:author="Julien PARC" w:date="2021-07-08T11:36:00Z"/>
          <w:sz w:val="22"/>
          <w:szCs w:val="22"/>
        </w:rPr>
      </w:pPr>
    </w:p>
    <w:p w14:paraId="2472BC05" w14:textId="55F3FFF9" w:rsidR="008E3C6F" w:rsidRDefault="008E3C6F" w:rsidP="008E3C6F">
      <w:pPr>
        <w:rPr>
          <w:ins w:id="21" w:author="Julien PARC" w:date="2021-07-08T11:31:00Z"/>
          <w:sz w:val="22"/>
          <w:szCs w:val="22"/>
        </w:rPr>
      </w:pPr>
      <w:commentRangeStart w:id="22"/>
      <w:ins w:id="23" w:author="Julien PARC" w:date="2021-07-08T11:36:00Z">
        <w:r>
          <w:rPr>
            <w:sz w:val="22"/>
            <w:szCs w:val="22"/>
          </w:rPr>
          <w:t>L</w:t>
        </w:r>
        <w:r w:rsidRPr="0057543D">
          <w:rPr>
            <w:sz w:val="22"/>
            <w:szCs w:val="22"/>
          </w:rPr>
          <w:t>a superposition de couches d'isolants</w:t>
        </w:r>
        <w:r>
          <w:rPr>
            <w:sz w:val="22"/>
            <w:szCs w:val="22"/>
          </w:rPr>
          <w:t>,</w:t>
        </w:r>
        <w:r w:rsidRPr="0057543D">
          <w:rPr>
            <w:sz w:val="22"/>
            <w:szCs w:val="22"/>
          </w:rPr>
          <w:t xml:space="preserve"> </w:t>
        </w:r>
        <w:r>
          <w:rPr>
            <w:sz w:val="22"/>
            <w:szCs w:val="22"/>
          </w:rPr>
          <w:t xml:space="preserve">installés </w:t>
        </w:r>
        <w:r w:rsidRPr="0057543D">
          <w:rPr>
            <w:sz w:val="22"/>
            <w:szCs w:val="22"/>
          </w:rPr>
          <w:t>lors de mêmes travaux d'isolation par l'installateur</w:t>
        </w:r>
        <w:r>
          <w:rPr>
            <w:sz w:val="22"/>
            <w:szCs w:val="22"/>
          </w:rPr>
          <w:t xml:space="preserve"> est autorisée</w:t>
        </w:r>
        <w:r w:rsidRPr="0057543D">
          <w:rPr>
            <w:sz w:val="22"/>
            <w:szCs w:val="22"/>
          </w:rPr>
          <w:t xml:space="preserve">, à condition </w:t>
        </w:r>
        <w:r>
          <w:rPr>
            <w:sz w:val="22"/>
            <w:szCs w:val="22"/>
          </w:rPr>
          <w:t>que chacune des couches mise en œuvre soit évaluée selon une des normes susvisées et selon la méthode décrite dans l’annexe 2</w:t>
        </w:r>
        <w:r w:rsidRPr="0057543D">
          <w:rPr>
            <w:sz w:val="22"/>
            <w:szCs w:val="22"/>
          </w:rPr>
          <w:t xml:space="preserve">. </w:t>
        </w:r>
        <w:r>
          <w:rPr>
            <w:sz w:val="22"/>
            <w:szCs w:val="22"/>
          </w:rPr>
          <w:t>L</w:t>
        </w:r>
        <w:r w:rsidRPr="0057543D">
          <w:rPr>
            <w:sz w:val="22"/>
            <w:szCs w:val="22"/>
          </w:rPr>
          <w:t>e calcul de la résistance thermique des couches superposées s'effectu</w:t>
        </w:r>
        <w:r>
          <w:rPr>
            <w:sz w:val="22"/>
            <w:szCs w:val="22"/>
          </w:rPr>
          <w:t>e</w:t>
        </w:r>
        <w:r w:rsidRPr="0057543D">
          <w:rPr>
            <w:sz w:val="22"/>
            <w:szCs w:val="22"/>
          </w:rPr>
          <w:t xml:space="preserve"> alors en additionnant les résistances thermiques de chacune d'elles</w:t>
        </w:r>
        <w:r>
          <w:rPr>
            <w:sz w:val="22"/>
            <w:szCs w:val="22"/>
          </w:rPr>
          <w:t xml:space="preserve">. </w:t>
        </w:r>
        <w:commentRangeEnd w:id="22"/>
        <w:r>
          <w:rPr>
            <w:rStyle w:val="Marquedecommentaire"/>
            <w:lang w:eastAsia="ar-SA"/>
          </w:rPr>
          <w:commentReference w:id="22"/>
        </w:r>
      </w:ins>
    </w:p>
    <w:p w14:paraId="078C33CA" w14:textId="77777777" w:rsidR="008E3C6F" w:rsidRDefault="008E3C6F" w:rsidP="00C07B18">
      <w:pPr>
        <w:rPr>
          <w:ins w:id="24" w:author="Julien PARC" w:date="2021-07-08T11:24:00Z"/>
          <w:sz w:val="22"/>
          <w:szCs w:val="22"/>
        </w:rPr>
      </w:pPr>
    </w:p>
    <w:p w14:paraId="4814A847" w14:textId="3BAE5F3A" w:rsidR="00011D99" w:rsidRPr="00E104DE" w:rsidRDefault="00011D99" w:rsidP="00011D99">
      <w:pPr>
        <w:autoSpaceDE w:val="0"/>
        <w:jc w:val="both"/>
        <w:rPr>
          <w:ins w:id="25" w:author="Julien PARC" w:date="2021-07-08T11:24:00Z"/>
          <w:sz w:val="22"/>
          <w:szCs w:val="22"/>
          <w:u w:val="single"/>
        </w:rPr>
      </w:pPr>
      <w:ins w:id="26" w:author="Julien PARC" w:date="2021-07-08T11:24:00Z">
        <w:r w:rsidRPr="00E104DE">
          <w:rPr>
            <w:sz w:val="22"/>
            <w:szCs w:val="22"/>
            <w:u w:val="single"/>
          </w:rPr>
          <w:t>Isolation thermique par l’extérieur </w:t>
        </w:r>
      </w:ins>
      <w:ins w:id="27" w:author="Julien PARC" w:date="2021-07-08T14:11:00Z">
        <w:r w:rsidR="00A224FA">
          <w:rPr>
            <w:sz w:val="22"/>
            <w:szCs w:val="22"/>
            <w:u w:val="single"/>
          </w:rPr>
          <w:t xml:space="preserve">des murs périphériques </w:t>
        </w:r>
      </w:ins>
      <w:ins w:id="28" w:author="Julien PARC" w:date="2021-07-08T11:24:00Z">
        <w:r w:rsidRPr="00E104DE">
          <w:rPr>
            <w:sz w:val="22"/>
            <w:szCs w:val="22"/>
            <w:u w:val="single"/>
          </w:rPr>
          <w:t>:</w:t>
        </w:r>
      </w:ins>
    </w:p>
    <w:p w14:paraId="5B888388" w14:textId="77777777" w:rsidR="00011D99" w:rsidRPr="008E3C6F" w:rsidRDefault="00011D99">
      <w:pPr>
        <w:pStyle w:val="Paragraphedeliste"/>
        <w:numPr>
          <w:ilvl w:val="0"/>
          <w:numId w:val="1"/>
        </w:numPr>
        <w:autoSpaceDE w:val="0"/>
        <w:jc w:val="both"/>
        <w:rPr>
          <w:ins w:id="29" w:author="Julien PARC" w:date="2021-07-08T11:24:00Z"/>
          <w:sz w:val="22"/>
          <w:szCs w:val="22"/>
          <w:rPrChange w:id="30" w:author="Julien PARC" w:date="2021-07-08T11:35:00Z">
            <w:rPr>
              <w:ins w:id="31" w:author="Julien PARC" w:date="2021-07-08T11:24:00Z"/>
            </w:rPr>
          </w:rPrChange>
        </w:rPr>
        <w:pPrChange w:id="32" w:author="Julien PARC" w:date="2021-07-08T11:35:00Z">
          <w:pPr>
            <w:autoSpaceDE w:val="0"/>
            <w:jc w:val="both"/>
          </w:pPr>
        </w:pPrChange>
      </w:pPr>
      <w:ins w:id="33" w:author="Julien PARC" w:date="2021-07-08T11:24:00Z">
        <w:r w:rsidRPr="008E3C6F">
          <w:rPr>
            <w:sz w:val="22"/>
            <w:szCs w:val="22"/>
            <w:rPrChange w:id="34" w:author="Julien PARC" w:date="2021-07-08T11:35:00Z">
              <w:rPr/>
            </w:rPrChange>
          </w:rPr>
          <w:t xml:space="preserve">Pour le cas de l’ITE par enduit sur isolant (ETICS), le système d’isolation est sous Avis Technique, DTA (Document Technique Application) ou ETE (Evaluation Technique Européenne). La mise en œuvre respecte les recommandations professionnelles du guide RAGE : </w:t>
        </w:r>
        <w:r w:rsidRPr="008E3C6F">
          <w:fldChar w:fldCharType="begin"/>
        </w:r>
        <w:r>
          <w:instrText xml:space="preserve"> HYPERLINK "https://www.programmepacte.fr/catalogue" </w:instrText>
        </w:r>
        <w:r w:rsidRPr="008E3C6F">
          <w:fldChar w:fldCharType="separate"/>
        </w:r>
        <w:r w:rsidRPr="008E3C6F">
          <w:rPr>
            <w:sz w:val="22"/>
            <w:szCs w:val="22"/>
            <w:rPrChange w:id="35" w:author="Julien PARC" w:date="2021-07-08T11:35:00Z">
              <w:rPr/>
            </w:rPrChange>
          </w:rPr>
          <w:t>https://www.programmepacte.fr/catalogue</w:t>
        </w:r>
        <w:r w:rsidRPr="008E3C6F">
          <w:rPr>
            <w:sz w:val="22"/>
            <w:szCs w:val="22"/>
            <w:rPrChange w:id="36" w:author="Julien PARC" w:date="2021-07-08T11:35:00Z">
              <w:rPr/>
            </w:rPrChange>
          </w:rPr>
          <w:fldChar w:fldCharType="end"/>
        </w:r>
      </w:ins>
    </w:p>
    <w:p w14:paraId="1F2AED26" w14:textId="77777777" w:rsidR="00011D99" w:rsidRPr="008E3C6F" w:rsidRDefault="00011D99">
      <w:pPr>
        <w:pStyle w:val="Paragraphedeliste"/>
        <w:numPr>
          <w:ilvl w:val="0"/>
          <w:numId w:val="1"/>
        </w:numPr>
        <w:jc w:val="both"/>
        <w:rPr>
          <w:ins w:id="37" w:author="Julien PARC" w:date="2021-07-08T11:24:00Z"/>
          <w:sz w:val="22"/>
          <w:szCs w:val="22"/>
          <w:rPrChange w:id="38" w:author="Julien PARC" w:date="2021-07-08T11:35:00Z">
            <w:rPr>
              <w:ins w:id="39" w:author="Julien PARC" w:date="2021-07-08T11:24:00Z"/>
            </w:rPr>
          </w:rPrChange>
        </w:rPr>
        <w:pPrChange w:id="40" w:author="Julien PARC" w:date="2021-07-08T11:35:00Z">
          <w:pPr>
            <w:jc w:val="both"/>
          </w:pPr>
        </w:pPrChange>
      </w:pPr>
      <w:ins w:id="41" w:author="Julien PARC" w:date="2021-07-08T11:24:00Z">
        <w:r w:rsidRPr="008E3C6F">
          <w:rPr>
            <w:sz w:val="22"/>
            <w:szCs w:val="22"/>
            <w:rPrChange w:id="42" w:author="Julien PARC" w:date="2021-07-08T11:35:00Z">
              <w:rPr/>
            </w:rPrChange>
          </w:rPr>
          <w:t>Pour le cas de l’ITE en procédé de bardage à lame d’air ventilée, le système d’isolation est sous Avis Technique, DTA (Document Technique Application) ou ETE (Evaluation Technique Européenne), NF DTU (Document Technique Unifié). La mise en œuvre respecte les recommandations professionnelles du guide RAGE cité ci-dessus.</w:t>
        </w:r>
      </w:ins>
    </w:p>
    <w:p w14:paraId="4CD87E21" w14:textId="77777777" w:rsidR="00011D99" w:rsidRDefault="00011D99" w:rsidP="00011D99">
      <w:pPr>
        <w:jc w:val="both"/>
        <w:rPr>
          <w:ins w:id="43" w:author="Julien PARC" w:date="2021-07-08T11:24:00Z"/>
          <w:sz w:val="22"/>
          <w:szCs w:val="22"/>
        </w:rPr>
      </w:pPr>
    </w:p>
    <w:p w14:paraId="286BA217" w14:textId="44469942" w:rsidR="00011D99" w:rsidRDefault="00A224FA" w:rsidP="00011D99">
      <w:pPr>
        <w:jc w:val="both"/>
        <w:rPr>
          <w:ins w:id="44" w:author="Julien PARC" w:date="2021-07-08T11:24:00Z"/>
          <w:sz w:val="22"/>
          <w:szCs w:val="22"/>
          <w:highlight w:val="cyan"/>
        </w:rPr>
      </w:pPr>
      <w:ins w:id="45" w:author="Julien PARC" w:date="2021-07-08T14:11:00Z">
        <w:r>
          <w:rPr>
            <w:sz w:val="22"/>
            <w:szCs w:val="22"/>
          </w:rPr>
          <w:t>L</w:t>
        </w:r>
      </w:ins>
      <w:ins w:id="46" w:author="Julien PARC" w:date="2021-07-08T11:24:00Z">
        <w:r w:rsidR="00011D99" w:rsidRPr="00A211E4">
          <w:rPr>
            <w:sz w:val="22"/>
            <w:szCs w:val="22"/>
          </w:rPr>
          <w:t xml:space="preserve">’enduit final et/ou le parement </w:t>
        </w:r>
        <w:r w:rsidR="00011D99">
          <w:rPr>
            <w:sz w:val="22"/>
            <w:szCs w:val="22"/>
          </w:rPr>
          <w:t xml:space="preserve">de bardage </w:t>
        </w:r>
        <w:r w:rsidR="00011D99" w:rsidRPr="00A211E4">
          <w:rPr>
            <w:sz w:val="22"/>
            <w:szCs w:val="22"/>
          </w:rPr>
          <w:t>de protection doit être réalisé conjointement à la pose de l’isolant</w:t>
        </w:r>
        <w:r w:rsidR="00011D99">
          <w:t xml:space="preserve">. </w:t>
        </w:r>
      </w:ins>
    </w:p>
    <w:p w14:paraId="443607A0" w14:textId="47A2ADF0" w:rsidR="00011D99" w:rsidRDefault="00011D99" w:rsidP="00011D99">
      <w:pPr>
        <w:jc w:val="both"/>
        <w:rPr>
          <w:ins w:id="47" w:author="Julien PARC" w:date="2021-07-09T14:24:00Z"/>
          <w:kern w:val="0"/>
          <w:sz w:val="22"/>
          <w:szCs w:val="22"/>
          <w:lang w:eastAsia="en-US"/>
        </w:rPr>
      </w:pPr>
    </w:p>
    <w:p w14:paraId="27621349" w14:textId="77777777" w:rsidR="007372C6" w:rsidRDefault="007372C6" w:rsidP="007372C6">
      <w:pPr>
        <w:jc w:val="both"/>
        <w:rPr>
          <w:ins w:id="48" w:author="Julien PARC" w:date="2021-07-09T14:24:00Z"/>
          <w:sz w:val="22"/>
          <w:szCs w:val="22"/>
          <w:lang w:eastAsia="en-US"/>
        </w:rPr>
      </w:pPr>
      <w:bookmarkStart w:id="49" w:name="_Hlk79151967"/>
      <w:ins w:id="50" w:author="Julien PARC" w:date="2021-07-09T14:24:00Z">
        <w:r>
          <w:rPr>
            <w:sz w:val="22"/>
            <w:szCs w:val="22"/>
            <w:lang w:eastAsia="en-US"/>
          </w:rPr>
          <w:t xml:space="preserve">Un ouvrage isolant doit être réalisé, a minima jusqu’au terrain naturel, pour traiter le pont thermique tout en respectant les règles de l’art concernant la remontée d’humidité. </w:t>
        </w:r>
      </w:ins>
    </w:p>
    <w:p w14:paraId="67CF5299" w14:textId="19D63C7E" w:rsidR="00011D99" w:rsidRDefault="00011D99" w:rsidP="00011D99">
      <w:pPr>
        <w:suppressAutoHyphens w:val="0"/>
        <w:spacing w:before="100" w:beforeAutospacing="1" w:after="100" w:afterAutospacing="1"/>
        <w:jc w:val="both"/>
        <w:rPr>
          <w:ins w:id="51" w:author="Julien PARC" w:date="2021-07-08T11:24:00Z"/>
          <w:sz w:val="22"/>
          <w:szCs w:val="22"/>
        </w:rPr>
      </w:pPr>
      <w:bookmarkStart w:id="52" w:name="_Hlk76646273"/>
      <w:bookmarkEnd w:id="49"/>
      <w:ins w:id="53" w:author="Julien PARC" w:date="2021-07-08T11:24:00Z">
        <w:r w:rsidRPr="00E104DE">
          <w:rPr>
            <w:kern w:val="0"/>
            <w:sz w:val="22"/>
            <w:szCs w:val="22"/>
            <w:u w:val="single"/>
            <w:lang w:eastAsia="en-US"/>
          </w:rPr>
          <w:t>Isolation thermique par l’intérieur </w:t>
        </w:r>
      </w:ins>
      <w:ins w:id="54" w:author="Julien PARC" w:date="2021-07-08T14:12:00Z">
        <w:r w:rsidR="00A224FA">
          <w:rPr>
            <w:kern w:val="0"/>
            <w:sz w:val="22"/>
            <w:szCs w:val="22"/>
            <w:u w:val="single"/>
            <w:lang w:eastAsia="en-US"/>
          </w:rPr>
          <w:t xml:space="preserve">du volume chauffé </w:t>
        </w:r>
      </w:ins>
      <w:ins w:id="55" w:author="Julien PARC" w:date="2021-07-08T11:24:00Z">
        <w:r w:rsidRPr="00E104DE">
          <w:rPr>
            <w:kern w:val="0"/>
            <w:sz w:val="22"/>
            <w:szCs w:val="22"/>
            <w:u w:val="single"/>
            <w:lang w:eastAsia="en-US"/>
          </w:rPr>
          <w:t>:</w:t>
        </w:r>
      </w:ins>
    </w:p>
    <w:p w14:paraId="17A0B0BE" w14:textId="77777777" w:rsidR="00011D99" w:rsidRPr="00133457" w:rsidRDefault="00011D99" w:rsidP="00011D99">
      <w:pPr>
        <w:spacing w:before="100" w:beforeAutospacing="1" w:after="100" w:afterAutospacing="1"/>
        <w:jc w:val="both"/>
        <w:rPr>
          <w:ins w:id="56" w:author="Julien PARC" w:date="2021-07-08T11:24:00Z"/>
          <w:sz w:val="22"/>
          <w:szCs w:val="22"/>
        </w:rPr>
      </w:pPr>
      <w:bookmarkStart w:id="57" w:name="_Hlk65745511"/>
      <w:bookmarkEnd w:id="52"/>
      <w:commentRangeStart w:id="58"/>
      <w:ins w:id="59" w:author="Julien PARC" w:date="2021-07-08T11:24:00Z">
        <w:r w:rsidRPr="00133457">
          <w:rPr>
            <w:sz w:val="22"/>
            <w:szCs w:val="22"/>
          </w:rPr>
          <w:lastRenderedPageBreak/>
          <w:t>Un pare-vapeur ou tout autre dispositif permettant d'atteindre un résultat équivalent est mis en place lorsqu'il est nécessaire de protéger les matériaux d'isolation thermique contre les transferts d'humidité pour garantir la performance de l'ouvrage. La pose d’une membrane pare-vapeur permet également de renforcer l’étanchéité à l’air du bâtiment vis-à-vis de l’ambiance extérieure, ce qui contribue à la réduction de la consommation d’énergie.</w:t>
        </w:r>
      </w:ins>
    </w:p>
    <w:p w14:paraId="0AA937DA" w14:textId="77777777" w:rsidR="00011D99" w:rsidRPr="00133457" w:rsidRDefault="00011D99" w:rsidP="00011D99">
      <w:pPr>
        <w:spacing w:before="100" w:beforeAutospacing="1" w:after="100" w:afterAutospacing="1"/>
        <w:jc w:val="both"/>
        <w:rPr>
          <w:ins w:id="60" w:author="Julien PARC" w:date="2021-07-08T11:24:00Z"/>
          <w:rFonts w:eastAsiaTheme="minorHAnsi"/>
          <w:sz w:val="22"/>
          <w:szCs w:val="22"/>
        </w:rPr>
      </w:pPr>
      <w:ins w:id="61" w:author="Julien PARC" w:date="2021-07-08T11:24:00Z">
        <w:r w:rsidRPr="00133457">
          <w:rPr>
            <w:sz w:val="22"/>
            <w:szCs w:val="22"/>
          </w:rPr>
          <w:t>Les règles de l’art précisent les situations dans lesquelles le pare-vapeur est obligatoire et celles dans lesquelles il n’est pas nécessaire. En cas de doute ou en l’absence d’argument technique montrant son inutilité, la pose d’un pare-vapeur ou d’une membrane hygro-variable est vivement conseillée. </w:t>
        </w:r>
      </w:ins>
      <w:commentRangeEnd w:id="58"/>
      <w:ins w:id="62" w:author="Julien PARC" w:date="2021-07-08T11:29:00Z">
        <w:r>
          <w:rPr>
            <w:rStyle w:val="Marquedecommentaire"/>
          </w:rPr>
          <w:commentReference w:id="58"/>
        </w:r>
      </w:ins>
    </w:p>
    <w:p w14:paraId="18D05CF8" w14:textId="77777777" w:rsidR="00011D99" w:rsidRDefault="00011D99" w:rsidP="00011D99">
      <w:pPr>
        <w:jc w:val="both"/>
        <w:rPr>
          <w:ins w:id="63" w:author="Julien PARC" w:date="2021-07-08T11:24:00Z"/>
          <w:sz w:val="22"/>
          <w:szCs w:val="22"/>
        </w:rPr>
      </w:pPr>
    </w:p>
    <w:p w14:paraId="05A6BC5C" w14:textId="31F49083" w:rsidR="00011D99" w:rsidRDefault="002F2D96" w:rsidP="00011D99">
      <w:pPr>
        <w:jc w:val="both"/>
        <w:rPr>
          <w:ins w:id="64" w:author="Julien PARC" w:date="2021-07-08T11:24:00Z"/>
          <w:sz w:val="22"/>
          <w:szCs w:val="22"/>
        </w:rPr>
      </w:pPr>
      <w:bookmarkStart w:id="65" w:name="_Hlk76646305"/>
      <w:bookmarkEnd w:id="57"/>
      <w:ins w:id="66" w:author="Julien PARC" w:date="2021-07-08T11:57:00Z">
        <w:r>
          <w:rPr>
            <w:sz w:val="22"/>
            <w:szCs w:val="22"/>
          </w:rPr>
          <w:t>L</w:t>
        </w:r>
      </w:ins>
      <w:ins w:id="67" w:author="Julien PARC" w:date="2021-07-08T11:24:00Z">
        <w:r w:rsidR="00011D99">
          <w:rPr>
            <w:sz w:val="22"/>
            <w:szCs w:val="22"/>
          </w:rPr>
          <w:t>es techniques d’isolation par insufflation ou injection derrière un parement existant ne nécessitent pas la pose d’un nouveau parement.</w:t>
        </w:r>
      </w:ins>
      <w:ins w:id="68" w:author="Julien PARC" w:date="2021-07-08T11:57:00Z">
        <w:r>
          <w:rPr>
            <w:sz w:val="22"/>
            <w:szCs w:val="22"/>
          </w:rPr>
          <w:t xml:space="preserve"> </w:t>
        </w:r>
      </w:ins>
      <w:ins w:id="69" w:author="Julien PARC" w:date="2021-07-08T11:24:00Z">
        <w:r w:rsidR="00011D99">
          <w:rPr>
            <w:sz w:val="22"/>
            <w:szCs w:val="22"/>
          </w:rPr>
          <w:t>Dans le cas particulier des techniques par projection d’isolant, la mise en place du</w:t>
        </w:r>
        <w:r w:rsidR="00011D99" w:rsidRPr="00A211E4">
          <w:rPr>
            <w:sz w:val="22"/>
            <w:szCs w:val="22"/>
          </w:rPr>
          <w:t xml:space="preserve"> parement de protection</w:t>
        </w:r>
        <w:r w:rsidR="00011D99">
          <w:rPr>
            <w:sz w:val="22"/>
            <w:szCs w:val="22"/>
          </w:rPr>
          <w:t>, obligatoire, peut être réalisée par une entreprise autre que celle ayant réalisé l’isolation.</w:t>
        </w:r>
      </w:ins>
      <w:ins w:id="70" w:author="Julien PARC" w:date="2021-07-08T11:57:00Z">
        <w:r>
          <w:rPr>
            <w:sz w:val="22"/>
            <w:szCs w:val="22"/>
          </w:rPr>
          <w:t xml:space="preserve"> </w:t>
        </w:r>
      </w:ins>
    </w:p>
    <w:p w14:paraId="37A2D821" w14:textId="7D4A3A88" w:rsidR="00011D99" w:rsidRDefault="00011D99" w:rsidP="00C07B18">
      <w:pPr>
        <w:rPr>
          <w:ins w:id="71" w:author="Julien PARC" w:date="2021-07-08T11:24:00Z"/>
          <w:sz w:val="22"/>
          <w:szCs w:val="22"/>
        </w:rPr>
      </w:pPr>
    </w:p>
    <w:p w14:paraId="135AC618" w14:textId="77777777" w:rsidR="00A224FA" w:rsidRDefault="00A224FA" w:rsidP="00A224FA">
      <w:pPr>
        <w:suppressAutoHyphens w:val="0"/>
        <w:jc w:val="both"/>
        <w:rPr>
          <w:ins w:id="72" w:author="Julien PARC" w:date="2021-07-08T14:16:00Z"/>
          <w:kern w:val="0"/>
          <w:sz w:val="22"/>
          <w:szCs w:val="22"/>
          <w:u w:val="single"/>
          <w:lang w:eastAsia="en-US"/>
        </w:rPr>
      </w:pPr>
      <w:ins w:id="73" w:author="Julien PARC" w:date="2021-07-08T14:12:00Z">
        <w:r w:rsidRPr="00E104DE">
          <w:rPr>
            <w:kern w:val="0"/>
            <w:sz w:val="22"/>
            <w:szCs w:val="22"/>
            <w:u w:val="single"/>
            <w:lang w:eastAsia="en-US"/>
          </w:rPr>
          <w:t xml:space="preserve">Isolation thermique </w:t>
        </w:r>
        <w:r>
          <w:rPr>
            <w:kern w:val="0"/>
            <w:sz w:val="22"/>
            <w:szCs w:val="22"/>
            <w:u w:val="single"/>
            <w:lang w:eastAsia="en-US"/>
          </w:rPr>
          <w:t xml:space="preserve">des murs séparatifs entre </w:t>
        </w:r>
      </w:ins>
      <w:ins w:id="74" w:author="Julien PARC" w:date="2021-07-08T14:16:00Z">
        <w:r>
          <w:rPr>
            <w:kern w:val="0"/>
            <w:sz w:val="22"/>
            <w:szCs w:val="22"/>
            <w:u w:val="single"/>
            <w:lang w:eastAsia="en-US"/>
          </w:rPr>
          <w:t xml:space="preserve">un </w:t>
        </w:r>
      </w:ins>
      <w:ins w:id="75" w:author="Julien PARC" w:date="2021-07-08T14:12:00Z">
        <w:r>
          <w:rPr>
            <w:kern w:val="0"/>
            <w:sz w:val="22"/>
            <w:szCs w:val="22"/>
            <w:u w:val="single"/>
            <w:lang w:eastAsia="en-US"/>
          </w:rPr>
          <w:t xml:space="preserve">volume </w:t>
        </w:r>
      </w:ins>
      <w:ins w:id="76" w:author="Julien PARC" w:date="2021-07-08T14:13:00Z">
        <w:r>
          <w:rPr>
            <w:kern w:val="0"/>
            <w:sz w:val="22"/>
            <w:szCs w:val="22"/>
            <w:u w:val="single"/>
            <w:lang w:eastAsia="en-US"/>
          </w:rPr>
          <w:t xml:space="preserve">chauffé et </w:t>
        </w:r>
      </w:ins>
      <w:ins w:id="77" w:author="Julien PARC" w:date="2021-07-08T14:16:00Z">
        <w:r>
          <w:rPr>
            <w:kern w:val="0"/>
            <w:sz w:val="22"/>
            <w:szCs w:val="22"/>
            <w:u w:val="single"/>
            <w:lang w:eastAsia="en-US"/>
          </w:rPr>
          <w:t xml:space="preserve">un volume </w:t>
        </w:r>
      </w:ins>
      <w:ins w:id="78" w:author="Julien PARC" w:date="2021-07-08T14:13:00Z">
        <w:r>
          <w:rPr>
            <w:kern w:val="0"/>
            <w:sz w:val="22"/>
            <w:szCs w:val="22"/>
            <w:u w:val="single"/>
            <w:lang w:eastAsia="en-US"/>
          </w:rPr>
          <w:t xml:space="preserve">non chauffé, du côté non chauffé : </w:t>
        </w:r>
      </w:ins>
    </w:p>
    <w:p w14:paraId="74447B0B" w14:textId="64B9A071" w:rsidR="00A224FA" w:rsidRPr="00A224FA" w:rsidRDefault="00A224FA">
      <w:pPr>
        <w:suppressAutoHyphens w:val="0"/>
        <w:jc w:val="both"/>
        <w:rPr>
          <w:ins w:id="79" w:author="Julien PARC" w:date="2021-07-08T14:12:00Z"/>
          <w:kern w:val="0"/>
          <w:sz w:val="22"/>
          <w:szCs w:val="22"/>
          <w:u w:val="single"/>
          <w:lang w:eastAsia="en-US"/>
          <w:rPrChange w:id="80" w:author="Julien PARC" w:date="2021-07-08T14:16:00Z">
            <w:rPr>
              <w:ins w:id="81" w:author="Julien PARC" w:date="2021-07-08T14:12:00Z"/>
              <w:sz w:val="22"/>
              <w:szCs w:val="22"/>
            </w:rPr>
          </w:rPrChange>
        </w:rPr>
        <w:pPrChange w:id="82" w:author="Julien PARC" w:date="2021-07-08T14:16:00Z">
          <w:pPr>
            <w:suppressAutoHyphens w:val="0"/>
            <w:spacing w:before="100" w:beforeAutospacing="1" w:after="100" w:afterAutospacing="1"/>
            <w:jc w:val="both"/>
          </w:pPr>
        </w:pPrChange>
      </w:pPr>
      <w:ins w:id="83" w:author="Julien PARC" w:date="2021-07-08T14:13:00Z">
        <w:r w:rsidRPr="00A224FA">
          <w:rPr>
            <w:sz w:val="22"/>
            <w:szCs w:val="22"/>
            <w:rPrChange w:id="84" w:author="Julien PARC" w:date="2021-07-08T14:15:00Z">
              <w:rPr>
                <w:kern w:val="0"/>
                <w:sz w:val="22"/>
                <w:szCs w:val="22"/>
                <w:u w:val="single"/>
                <w:lang w:eastAsia="en-US"/>
              </w:rPr>
            </w:rPrChange>
          </w:rPr>
          <w:t xml:space="preserve">Le complexe d’isolation </w:t>
        </w:r>
      </w:ins>
      <w:ins w:id="85" w:author="Julien PARC" w:date="2021-07-08T14:17:00Z">
        <w:r>
          <w:rPr>
            <w:sz w:val="22"/>
            <w:szCs w:val="22"/>
          </w:rPr>
          <w:t xml:space="preserve">peut </w:t>
        </w:r>
      </w:ins>
      <w:ins w:id="86" w:author="Julien PARC" w:date="2021-07-08T14:16:00Z">
        <w:r>
          <w:rPr>
            <w:sz w:val="22"/>
            <w:szCs w:val="22"/>
          </w:rPr>
          <w:t xml:space="preserve">alors </w:t>
        </w:r>
      </w:ins>
      <w:ins w:id="87" w:author="Julien PARC" w:date="2021-07-08T14:13:00Z">
        <w:r w:rsidRPr="00A224FA">
          <w:rPr>
            <w:sz w:val="22"/>
            <w:szCs w:val="22"/>
            <w:rPrChange w:id="88" w:author="Julien PARC" w:date="2021-07-08T14:15:00Z">
              <w:rPr>
                <w:kern w:val="0"/>
                <w:sz w:val="22"/>
                <w:szCs w:val="22"/>
                <w:u w:val="single"/>
                <w:lang w:eastAsia="en-US"/>
              </w:rPr>
            </w:rPrChange>
          </w:rPr>
          <w:t>être mis sans parement à condition que l’isolant respecte l</w:t>
        </w:r>
        <w:bookmarkStart w:id="89" w:name="_Hlk76733079"/>
        <w:r w:rsidRPr="00A224FA">
          <w:rPr>
            <w:sz w:val="22"/>
            <w:szCs w:val="22"/>
            <w:rPrChange w:id="90" w:author="Julien PARC" w:date="2021-07-08T14:15:00Z">
              <w:rPr>
                <w:kern w:val="0"/>
                <w:sz w:val="22"/>
                <w:szCs w:val="22"/>
                <w:u w:val="single"/>
                <w:lang w:eastAsia="en-US"/>
              </w:rPr>
            </w:rPrChange>
          </w:rPr>
          <w:t xml:space="preserve">es </w:t>
        </w:r>
      </w:ins>
      <w:ins w:id="91" w:author="Julien PARC" w:date="2021-07-09T14:24:00Z">
        <w:r w:rsidR="007372C6">
          <w:rPr>
            <w:sz w:val="22"/>
            <w:szCs w:val="22"/>
          </w:rPr>
          <w:t xml:space="preserve">règles de sécurité incendie. </w:t>
        </w:r>
      </w:ins>
      <w:bookmarkEnd w:id="89"/>
    </w:p>
    <w:bookmarkEnd w:id="65"/>
    <w:p w14:paraId="23B47DBA" w14:textId="37FBDB49" w:rsidR="00011D99" w:rsidRDefault="00011D99" w:rsidP="00C07B18">
      <w:pPr>
        <w:rPr>
          <w:ins w:id="92" w:author="Julien PARC" w:date="2021-07-08T14:12:00Z"/>
          <w:sz w:val="22"/>
          <w:szCs w:val="22"/>
        </w:rPr>
      </w:pPr>
    </w:p>
    <w:p w14:paraId="54186113" w14:textId="341904DC" w:rsidR="00A224FA" w:rsidDel="00A224FA" w:rsidRDefault="00A224FA" w:rsidP="00C07B18">
      <w:pPr>
        <w:rPr>
          <w:del w:id="93" w:author="Julien PARC" w:date="2021-07-08T14:18:00Z"/>
          <w:sz w:val="22"/>
          <w:szCs w:val="22"/>
        </w:rPr>
      </w:pPr>
    </w:p>
    <w:p w14:paraId="1E6DDC7D" w14:textId="1C6E40CA" w:rsidR="00C07B18" w:rsidDel="008E3C6F" w:rsidRDefault="008E3C6F">
      <w:pPr>
        <w:jc w:val="both"/>
        <w:rPr>
          <w:del w:id="94" w:author="Julien PARC" w:date="2021-07-08T11:32:00Z"/>
          <w:sz w:val="22"/>
          <w:szCs w:val="22"/>
        </w:rPr>
        <w:pPrChange w:id="95" w:author="Julien PARC" w:date="2021-07-08T14:16:00Z">
          <w:pPr/>
        </w:pPrChange>
      </w:pPr>
      <w:bookmarkStart w:id="96" w:name="_Hlk76646325"/>
      <w:ins w:id="97" w:author="Julien PARC" w:date="2021-07-08T11:33:00Z">
        <w:r>
          <w:rPr>
            <w:sz w:val="22"/>
            <w:szCs w:val="22"/>
          </w:rPr>
          <w:t xml:space="preserve">Dans </w:t>
        </w:r>
      </w:ins>
      <w:ins w:id="98" w:author="Julien PARC" w:date="2021-07-08T14:16:00Z">
        <w:r w:rsidR="00A224FA">
          <w:rPr>
            <w:sz w:val="22"/>
            <w:szCs w:val="22"/>
          </w:rPr>
          <w:t>tous les cas</w:t>
        </w:r>
      </w:ins>
      <w:bookmarkEnd w:id="96"/>
      <w:ins w:id="99" w:author="Julien PARC" w:date="2021-07-08T11:33:00Z">
        <w:r>
          <w:rPr>
            <w:sz w:val="22"/>
            <w:szCs w:val="22"/>
          </w:rPr>
          <w:t>, la m</w:t>
        </w:r>
        <w:r w:rsidRPr="00B21C09">
          <w:rPr>
            <w:sz w:val="22"/>
            <w:szCs w:val="22"/>
          </w:rPr>
          <w:t xml:space="preserve">ise en place </w:t>
        </w:r>
        <w:r>
          <w:rPr>
            <w:sz w:val="22"/>
            <w:szCs w:val="22"/>
          </w:rPr>
          <w:t xml:space="preserve">est </w:t>
        </w:r>
        <w:r w:rsidRPr="00B21C09">
          <w:rPr>
            <w:sz w:val="22"/>
            <w:szCs w:val="22"/>
          </w:rPr>
          <w:t>réalisée par un</w:t>
        </w:r>
        <w:r>
          <w:rPr>
            <w:sz w:val="22"/>
            <w:szCs w:val="22"/>
          </w:rPr>
          <w:t>/des</w:t>
        </w:r>
        <w:r w:rsidRPr="00B21C09">
          <w:rPr>
            <w:sz w:val="22"/>
            <w:szCs w:val="22"/>
          </w:rPr>
          <w:t xml:space="preserve"> professionnel</w:t>
        </w:r>
        <w:r>
          <w:rPr>
            <w:sz w:val="22"/>
            <w:szCs w:val="22"/>
          </w:rPr>
          <w:t>(s)</w:t>
        </w:r>
        <w:r w:rsidRPr="00B21C09">
          <w:rPr>
            <w:sz w:val="22"/>
            <w:szCs w:val="22"/>
          </w:rPr>
          <w:t xml:space="preserve">. </w:t>
        </w:r>
      </w:ins>
      <w:del w:id="100" w:author="Julien PARC" w:date="2021-07-08T11:33:00Z">
        <w:r w:rsidR="00C07B18" w:rsidDel="008E3C6F">
          <w:rPr>
            <w:sz w:val="22"/>
            <w:szCs w:val="22"/>
          </w:rPr>
          <w:delText>La mise en place est réalisée par un professionnel.</w:delText>
        </w:r>
      </w:del>
    </w:p>
    <w:p w14:paraId="77B0727C" w14:textId="073EACE8" w:rsidR="00C07B18" w:rsidRDefault="00C07B18">
      <w:pPr>
        <w:rPr>
          <w:ins w:id="101" w:author="Julien PARC" w:date="2021-07-08T11:32:00Z"/>
          <w:sz w:val="22"/>
          <w:szCs w:val="22"/>
        </w:rPr>
        <w:pPrChange w:id="102" w:author="Julien PARC" w:date="2021-07-08T11:32:00Z">
          <w:pPr>
            <w:autoSpaceDE w:val="0"/>
            <w:jc w:val="both"/>
          </w:pPr>
        </w:pPrChange>
      </w:pPr>
    </w:p>
    <w:p w14:paraId="210D817D" w14:textId="77777777" w:rsidR="008E3C6F" w:rsidRPr="00E104DE" w:rsidRDefault="008E3C6F" w:rsidP="008E3C6F">
      <w:pPr>
        <w:spacing w:before="100" w:beforeAutospacing="1" w:after="100" w:afterAutospacing="1"/>
        <w:jc w:val="both"/>
        <w:rPr>
          <w:ins w:id="103" w:author="Julien PARC" w:date="2021-07-08T11:32:00Z"/>
        </w:rPr>
      </w:pPr>
      <w:ins w:id="104" w:author="Julien PARC" w:date="2021-07-08T11:32:00Z">
        <w:r w:rsidRPr="00E104DE">
          <w:rPr>
            <w:rFonts w:ascii="TimesNewRomanPSMT" w:hAnsi="TimesNewRomanPSMT"/>
            <w:sz w:val="22"/>
            <w:szCs w:val="22"/>
          </w:rPr>
          <w:t xml:space="preserve">Le professionnel effectue, avant l’établissement du devis, une visite technique du bâtiment au cours de laquelle il valide que la mise en place du système d’isolation thermique sur les murs de ce bâtiment est en adéquation avec ce dernier. </w:t>
        </w:r>
      </w:ins>
    </w:p>
    <w:p w14:paraId="492B66A4" w14:textId="1E2D5F12" w:rsidR="008E3C6F" w:rsidDel="008E3C6F" w:rsidRDefault="008E3C6F" w:rsidP="00C07B18">
      <w:pPr>
        <w:autoSpaceDE w:val="0"/>
        <w:jc w:val="both"/>
        <w:rPr>
          <w:del w:id="105" w:author="Julien PARC" w:date="2021-07-08T11:32:00Z"/>
          <w:sz w:val="22"/>
          <w:szCs w:val="22"/>
        </w:rPr>
      </w:pPr>
    </w:p>
    <w:p w14:paraId="4724FF66" w14:textId="03C2DEC0" w:rsidR="00C07B18" w:rsidRDefault="00C07B18" w:rsidP="00C07B18">
      <w:pPr>
        <w:jc w:val="both"/>
        <w:rPr>
          <w:rFonts w:eastAsia="Arial"/>
          <w:sz w:val="22"/>
          <w:szCs w:val="22"/>
          <w:lang w:eastAsia="fr-FR"/>
        </w:rPr>
      </w:pPr>
      <w:commentRangeStart w:id="106"/>
      <w:del w:id="107" w:author="Julien PARC" w:date="2021-07-08T11:44:00Z">
        <w:r w:rsidDel="00695D62">
          <w:rPr>
            <w:rFonts w:eastAsia="Arial"/>
            <w:sz w:val="22"/>
            <w:szCs w:val="22"/>
            <w:lang w:eastAsia="fr-FR"/>
          </w:rPr>
          <w:delText xml:space="preserve">Si le bénéficiaire est une personne physique, </w:delText>
        </w:r>
        <w:commentRangeEnd w:id="106"/>
        <w:r w:rsidR="00695D62" w:rsidDel="00695D62">
          <w:rPr>
            <w:rStyle w:val="Marquedecommentaire"/>
          </w:rPr>
          <w:commentReference w:id="106"/>
        </w:r>
        <w:r w:rsidDel="00695D62">
          <w:rPr>
            <w:rFonts w:eastAsia="Arial"/>
            <w:sz w:val="22"/>
            <w:szCs w:val="22"/>
            <w:lang w:eastAsia="fr-FR"/>
          </w:rPr>
          <w:delText>l</w:delText>
        </w:r>
      </w:del>
      <w:ins w:id="108" w:author="Julien PARC" w:date="2021-07-08T11:44:00Z">
        <w:r w:rsidR="00695D62">
          <w:rPr>
            <w:rFonts w:eastAsia="Arial"/>
            <w:sz w:val="22"/>
            <w:szCs w:val="22"/>
            <w:lang w:eastAsia="fr-FR"/>
          </w:rPr>
          <w:t>L</w:t>
        </w:r>
      </w:ins>
      <w:r>
        <w:rPr>
          <w:rFonts w:eastAsia="Arial"/>
          <w:sz w:val="22"/>
          <w:szCs w:val="22"/>
          <w:lang w:eastAsia="fr-FR"/>
        </w:rPr>
        <w:t>e professionnel ayant réalisé l’opération est titulaire d’un signe de qualité répondant aux mêmes exigences que celles prévues à l’article 2 du décret n° 2014-812 du 16 juillet 2014 pris pour l’application du second alinéa du 2 de l’article 200 quater du code général des impôts et du dernier alinéa du 2 du I de l’article 244 quater U du code général des impôts et des textes pris pour son application.</w:t>
      </w:r>
      <w:ins w:id="109" w:author="Julien PARC" w:date="2021-07-08T11:49:00Z">
        <w:r w:rsidR="00695D62">
          <w:rPr>
            <w:rFonts w:eastAsia="Arial"/>
            <w:sz w:val="22"/>
            <w:szCs w:val="22"/>
            <w:lang w:eastAsia="fr-FR"/>
          </w:rPr>
          <w:t xml:space="preserve"> </w:t>
        </w:r>
        <w:r w:rsidR="00695D62" w:rsidRPr="00E104DE">
          <w:rPr>
            <w:sz w:val="22"/>
            <w:szCs w:val="22"/>
          </w:rPr>
          <w:t>Ce signe de qualité correspond à des travaux relevant du 11°</w:t>
        </w:r>
        <w:r w:rsidR="00695D62">
          <w:rPr>
            <w:sz w:val="22"/>
            <w:szCs w:val="22"/>
          </w:rPr>
          <w:t xml:space="preserve"> pour l’ITI</w:t>
        </w:r>
        <w:r w:rsidR="00695D62" w:rsidRPr="00E104DE">
          <w:rPr>
            <w:sz w:val="22"/>
            <w:szCs w:val="22"/>
          </w:rPr>
          <w:t xml:space="preserve"> ou du 12° </w:t>
        </w:r>
        <w:r w:rsidR="00695D62">
          <w:rPr>
            <w:sz w:val="22"/>
            <w:szCs w:val="22"/>
          </w:rPr>
          <w:t xml:space="preserve">pour l’ITE </w:t>
        </w:r>
        <w:r w:rsidR="00695D62" w:rsidRPr="00E104DE">
          <w:rPr>
            <w:sz w:val="22"/>
            <w:szCs w:val="22"/>
          </w:rPr>
          <w:t>du I de l'article 1</w:t>
        </w:r>
        <w:r w:rsidR="00695D62" w:rsidRPr="00E104DE">
          <w:rPr>
            <w:sz w:val="22"/>
            <w:szCs w:val="22"/>
            <w:vertAlign w:val="superscript"/>
          </w:rPr>
          <w:t>er</w:t>
        </w:r>
        <w:r w:rsidR="00695D62" w:rsidRPr="00E104DE">
          <w:rPr>
            <w:sz w:val="22"/>
            <w:szCs w:val="22"/>
          </w:rPr>
          <w:t xml:space="preserve"> du décret précité.</w:t>
        </w:r>
      </w:ins>
    </w:p>
    <w:p w14:paraId="7166CBBC" w14:textId="77777777" w:rsidR="00C07B18" w:rsidRDefault="00C07B18" w:rsidP="00C07B18">
      <w:pPr>
        <w:snapToGrid w:val="0"/>
        <w:jc w:val="both"/>
        <w:rPr>
          <w:rFonts w:eastAsia="Arial"/>
          <w:sz w:val="22"/>
          <w:szCs w:val="22"/>
          <w:lang w:eastAsia="fr-FR"/>
        </w:rPr>
      </w:pPr>
    </w:p>
    <w:p w14:paraId="0FA2E9C7" w14:textId="325F148E" w:rsidR="00C07B18" w:rsidDel="00695D62" w:rsidRDefault="00C07B18" w:rsidP="00C07B18">
      <w:pPr>
        <w:jc w:val="both"/>
        <w:rPr>
          <w:del w:id="110" w:author="Julien PARC" w:date="2021-07-08T11:49:00Z"/>
          <w:sz w:val="22"/>
          <w:szCs w:val="22"/>
        </w:rPr>
      </w:pPr>
      <w:del w:id="111" w:author="Julien PARC" w:date="2021-07-08T11:49:00Z">
        <w:r w:rsidDel="00695D62">
          <w:rPr>
            <w:rFonts w:eastAsia="Arial"/>
            <w:sz w:val="22"/>
            <w:szCs w:val="22"/>
            <w:lang w:eastAsia="fr-FR"/>
          </w:rPr>
          <w:delText>Ce signe de qualité correspond à des travaux relevant du 3 du I de l'article 46 AX de l'annexe III du code général des impôts.</w:delText>
        </w:r>
      </w:del>
    </w:p>
    <w:p w14:paraId="77EF4225" w14:textId="77777777" w:rsidR="00C07B18" w:rsidRDefault="00C07B18" w:rsidP="00C07B18">
      <w:pPr>
        <w:autoSpaceDE w:val="0"/>
        <w:jc w:val="both"/>
        <w:rPr>
          <w:sz w:val="22"/>
          <w:szCs w:val="22"/>
        </w:rPr>
      </w:pPr>
    </w:p>
    <w:p w14:paraId="30C970E4" w14:textId="77777777" w:rsidR="00C07B18" w:rsidRDefault="00C07B18" w:rsidP="00C07B18">
      <w:pPr>
        <w:jc w:val="both"/>
        <w:rPr>
          <w:sz w:val="22"/>
          <w:szCs w:val="22"/>
        </w:rPr>
      </w:pPr>
      <w:r>
        <w:rPr>
          <w:sz w:val="22"/>
          <w:szCs w:val="22"/>
        </w:rPr>
        <w:t>La preuve de la réalisation de l’opération mentionne :</w:t>
      </w:r>
    </w:p>
    <w:p w14:paraId="3AFCA096" w14:textId="77777777" w:rsidR="00C07B18" w:rsidRDefault="00C07B18" w:rsidP="00C07B18">
      <w:pPr>
        <w:rPr>
          <w:sz w:val="22"/>
          <w:szCs w:val="22"/>
        </w:rPr>
      </w:pPr>
      <w:r>
        <w:rPr>
          <w:sz w:val="22"/>
          <w:szCs w:val="22"/>
        </w:rPr>
        <w:t>- la mise en place d’une isolation ;</w:t>
      </w:r>
    </w:p>
    <w:p w14:paraId="0EEBE2E9" w14:textId="5B46A54E" w:rsidR="008E3C6F" w:rsidRPr="00E104DE" w:rsidRDefault="008E3C6F" w:rsidP="008E3C6F">
      <w:pPr>
        <w:rPr>
          <w:ins w:id="112" w:author="Julien PARC" w:date="2021-07-08T11:33:00Z"/>
          <w:sz w:val="22"/>
          <w:szCs w:val="22"/>
        </w:rPr>
      </w:pPr>
      <w:ins w:id="113" w:author="Julien PARC" w:date="2021-07-08T11:33:00Z">
        <w:r w:rsidRPr="00E104DE">
          <w:rPr>
            <w:sz w:val="22"/>
            <w:szCs w:val="22"/>
          </w:rPr>
          <w:t>- la mise en place d’un parement ;</w:t>
        </w:r>
      </w:ins>
    </w:p>
    <w:p w14:paraId="0BA1F72E" w14:textId="77777777" w:rsidR="007372C6" w:rsidRDefault="008E3C6F" w:rsidP="007372C6">
      <w:pPr>
        <w:jc w:val="both"/>
        <w:rPr>
          <w:ins w:id="114" w:author="Julien PARC" w:date="2021-07-09T14:23:00Z"/>
          <w:sz w:val="22"/>
          <w:szCs w:val="22"/>
        </w:rPr>
      </w:pPr>
      <w:ins w:id="115" w:author="Julien PARC" w:date="2021-07-08T11:33:00Z">
        <w:r w:rsidRPr="00E104DE">
          <w:rPr>
            <w:sz w:val="22"/>
            <w:szCs w:val="22"/>
          </w:rPr>
          <w:t>- pour le cas de l’isolation thermique par l'extérieur par enduit sur isolant (ETICS), la preuve comporte la référence de l’Avis Technique, DTA (Document Technique Application) ou ETE (Evaluation Technique Européenne), du système d’isolation mis en œuvre ;</w:t>
        </w:r>
      </w:ins>
    </w:p>
    <w:p w14:paraId="14318437" w14:textId="59FD1673" w:rsidR="007372C6" w:rsidRDefault="007372C6">
      <w:pPr>
        <w:jc w:val="both"/>
        <w:rPr>
          <w:ins w:id="116" w:author="Julien PARC" w:date="2021-07-09T14:23:00Z"/>
          <w:sz w:val="22"/>
          <w:szCs w:val="22"/>
        </w:rPr>
        <w:pPrChange w:id="117" w:author="Julien PARC" w:date="2021-07-09T14:23:00Z">
          <w:pPr>
            <w:numPr>
              <w:numId w:val="2"/>
            </w:numPr>
            <w:tabs>
              <w:tab w:val="num" w:pos="720"/>
            </w:tabs>
            <w:suppressAutoHyphens w:val="0"/>
            <w:ind w:left="720" w:hanging="360"/>
            <w:jc w:val="both"/>
          </w:pPr>
        </w:pPrChange>
      </w:pPr>
      <w:ins w:id="118" w:author="Julien PARC" w:date="2021-07-09T14:23:00Z">
        <w:r>
          <w:rPr>
            <w:sz w:val="22"/>
            <w:szCs w:val="22"/>
          </w:rPr>
          <w:t xml:space="preserve">- </w:t>
        </w:r>
        <w:commentRangeStart w:id="119"/>
        <w:r>
          <w:rPr>
            <w:sz w:val="22"/>
            <w:szCs w:val="22"/>
          </w:rPr>
          <w:t xml:space="preserve">pour le cas de l’isolation thermique par l’extérieur, les aménagements nécessaires pour la mise en place de l’isolation jusqu’à minima le terrain naturel ; </w:t>
        </w:r>
        <w:commentRangeEnd w:id="119"/>
        <w:r>
          <w:rPr>
            <w:rStyle w:val="Marquedecommentaire"/>
          </w:rPr>
          <w:commentReference w:id="119"/>
        </w:r>
      </w:ins>
    </w:p>
    <w:p w14:paraId="1FAEB6E4" w14:textId="18A376BB" w:rsidR="008E3C6F" w:rsidRDefault="008E3C6F" w:rsidP="008E3C6F">
      <w:pPr>
        <w:rPr>
          <w:ins w:id="120" w:author="Julien PARC" w:date="2021-07-08T11:33:00Z"/>
          <w:sz w:val="22"/>
          <w:szCs w:val="22"/>
        </w:rPr>
      </w:pPr>
      <w:ins w:id="121" w:author="Julien PARC" w:date="2021-07-08T11:33:00Z">
        <w:r>
          <w:rPr>
            <w:sz w:val="22"/>
            <w:szCs w:val="22"/>
          </w:rPr>
          <w:t>- la surface d’isolant installé ;</w:t>
        </w:r>
      </w:ins>
    </w:p>
    <w:p w14:paraId="0CAB09CB" w14:textId="77777777" w:rsidR="008E3C6F" w:rsidRDefault="008E3C6F" w:rsidP="008E3C6F">
      <w:pPr>
        <w:rPr>
          <w:ins w:id="122" w:author="Julien PARC" w:date="2021-07-08T11:33:00Z"/>
          <w:sz w:val="22"/>
          <w:szCs w:val="22"/>
        </w:rPr>
      </w:pPr>
      <w:ins w:id="123" w:author="Julien PARC" w:date="2021-07-08T11:33:00Z">
        <w:r>
          <w:rPr>
            <w:sz w:val="22"/>
            <w:szCs w:val="22"/>
          </w:rPr>
          <w:t>- la résistance thermique de l'isolation installée.</w:t>
        </w:r>
      </w:ins>
    </w:p>
    <w:p w14:paraId="08A97875" w14:textId="4360E584" w:rsidR="00C07B18" w:rsidDel="008E3C6F" w:rsidRDefault="00C07B18" w:rsidP="00C07B18">
      <w:pPr>
        <w:rPr>
          <w:del w:id="124" w:author="Julien PARC" w:date="2021-07-08T11:33:00Z"/>
          <w:sz w:val="22"/>
          <w:szCs w:val="22"/>
        </w:rPr>
      </w:pPr>
      <w:del w:id="125" w:author="Julien PARC" w:date="2021-07-08T11:33:00Z">
        <w:r w:rsidDel="008E3C6F">
          <w:rPr>
            <w:sz w:val="22"/>
            <w:szCs w:val="22"/>
          </w:rPr>
          <w:delText>- et la surface d’isolant installé ;</w:delText>
        </w:r>
      </w:del>
    </w:p>
    <w:p w14:paraId="687ECB70" w14:textId="170DFE92" w:rsidR="00C07B18" w:rsidDel="008E3C6F" w:rsidRDefault="00C07B18" w:rsidP="00C07B18">
      <w:pPr>
        <w:rPr>
          <w:del w:id="126" w:author="Julien PARC" w:date="2021-07-08T11:33:00Z"/>
          <w:sz w:val="22"/>
          <w:szCs w:val="22"/>
        </w:rPr>
      </w:pPr>
      <w:del w:id="127" w:author="Julien PARC" w:date="2021-07-08T11:33:00Z">
        <w:r w:rsidDel="008E3C6F">
          <w:rPr>
            <w:sz w:val="22"/>
            <w:szCs w:val="22"/>
          </w:rPr>
          <w:delText>- et la résistance thermique de l'isolation installée.</w:delText>
        </w:r>
      </w:del>
    </w:p>
    <w:p w14:paraId="634F6499" w14:textId="77777777" w:rsidR="00C07B18" w:rsidRDefault="00C07B18" w:rsidP="00C07B18">
      <w:pPr>
        <w:ind w:left="1080"/>
        <w:jc w:val="both"/>
        <w:rPr>
          <w:sz w:val="22"/>
          <w:szCs w:val="22"/>
        </w:rPr>
      </w:pPr>
    </w:p>
    <w:p w14:paraId="77D32469" w14:textId="77777777" w:rsidR="00C07B18" w:rsidRDefault="00C07B18" w:rsidP="00C07B18">
      <w:pPr>
        <w:jc w:val="both"/>
        <w:rPr>
          <w:sz w:val="22"/>
          <w:szCs w:val="22"/>
        </w:rPr>
      </w:pPr>
      <w:r>
        <w:rPr>
          <w:sz w:val="22"/>
          <w:szCs w:val="22"/>
        </w:rPr>
        <w:lastRenderedPageBreak/>
        <w:t>A défaut, la preuve de réalisation de l’opération mentionne la mise en place d’un matériau avec ses marque et référence et la surface installée, et elle est complétée par un document issu du fabricant ou d’un organisme établi dans l'Espace économique européen et accrédité selon la norme NF EN 45011 par le Comité français d'accréditation (COFRAC) ou tout autre organisme d'accréditation signataire de l'accord européen multilatéral pertinent pris dans le cadre de European co-operation for Accreditation (EA), coordination européenne des organismes d'accréditation.</w:t>
      </w:r>
    </w:p>
    <w:p w14:paraId="7A28C062" w14:textId="77777777" w:rsidR="00C07B18" w:rsidRDefault="00C07B18" w:rsidP="00C07B18">
      <w:pPr>
        <w:jc w:val="both"/>
        <w:rPr>
          <w:sz w:val="22"/>
          <w:szCs w:val="22"/>
        </w:rPr>
      </w:pPr>
    </w:p>
    <w:p w14:paraId="086973B4" w14:textId="0AF294D8" w:rsidR="00C07B18" w:rsidRDefault="00C07B18" w:rsidP="00C07B18">
      <w:pPr>
        <w:jc w:val="both"/>
        <w:rPr>
          <w:sz w:val="22"/>
          <w:szCs w:val="22"/>
        </w:rPr>
      </w:pPr>
      <w:r>
        <w:rPr>
          <w:sz w:val="22"/>
          <w:szCs w:val="22"/>
        </w:rPr>
        <w:t>Ce document indique que le matériau de marque et référence mis en place est un isolant et précise ses caractéristiques thermiques (résistance thermique ; ou conductivité thermique et épaisseur)</w:t>
      </w:r>
      <w:ins w:id="128" w:author="Julien PARC" w:date="2021-07-08T11:50:00Z">
        <w:r w:rsidR="00C95534" w:rsidRPr="00C95534">
          <w:rPr>
            <w:sz w:val="22"/>
            <w:szCs w:val="22"/>
          </w:rPr>
          <w:t xml:space="preserve"> </w:t>
        </w:r>
        <w:r w:rsidR="00C95534">
          <w:rPr>
            <w:sz w:val="22"/>
            <w:szCs w:val="22"/>
          </w:rPr>
          <w:t>évaluées, suivant la nature de l’isolant, selon l’une des normes susvisées et selon la méthode décrite en annexe 2</w:t>
        </w:r>
      </w:ins>
      <w:r>
        <w:rPr>
          <w:sz w:val="22"/>
          <w:szCs w:val="22"/>
        </w:rPr>
        <w:t>. En cas de mention d’une date de validité, ce document est considéré comme valable jusqu’à un an après sa date de fin de validité. Pour les références proposées en différentes épaisseurs, la preuve de réalisation, si elle ne mentionne pas la résistance thermique de l’isolation installée, doit impérativement en préciser l’épaisseur.</w:t>
      </w:r>
    </w:p>
    <w:p w14:paraId="50887CDB" w14:textId="77777777" w:rsidR="00C07B18" w:rsidRDefault="00C07B18" w:rsidP="00C07B18">
      <w:pPr>
        <w:ind w:left="720"/>
        <w:jc w:val="both"/>
        <w:rPr>
          <w:sz w:val="22"/>
          <w:szCs w:val="22"/>
        </w:rPr>
      </w:pPr>
    </w:p>
    <w:p w14:paraId="1F2ACDCE" w14:textId="77777777" w:rsidR="00C07B18" w:rsidRDefault="00C07B18" w:rsidP="00C07B18">
      <w:pPr>
        <w:jc w:val="both"/>
        <w:rPr>
          <w:sz w:val="22"/>
          <w:szCs w:val="22"/>
        </w:rPr>
      </w:pPr>
      <w:r>
        <w:rPr>
          <w:sz w:val="22"/>
          <w:szCs w:val="22"/>
        </w:rPr>
        <w:t>Le document justificatif spécifique à l’opération est la décision de qualification ou de certification du professionnel délivrée selon les mêmes exigences que celles prévues à l’article 2 du décret susvisé.</w:t>
      </w:r>
    </w:p>
    <w:p w14:paraId="48260F0F" w14:textId="77777777" w:rsidR="00C07B18" w:rsidRDefault="00C07B18" w:rsidP="00C07B18">
      <w:pPr>
        <w:jc w:val="both"/>
        <w:rPr>
          <w:sz w:val="22"/>
          <w:szCs w:val="22"/>
        </w:rPr>
      </w:pPr>
    </w:p>
    <w:p w14:paraId="771C8744" w14:textId="77777777" w:rsidR="00C07B18" w:rsidRDefault="00C07B18" w:rsidP="00C07B18">
      <w:pPr>
        <w:rPr>
          <w:sz w:val="22"/>
          <w:szCs w:val="22"/>
        </w:rPr>
      </w:pPr>
      <w:r>
        <w:rPr>
          <w:b/>
          <w:sz w:val="22"/>
          <w:szCs w:val="22"/>
          <w:u w:val="single"/>
        </w:rPr>
        <w:t>4. Durée de vie conventionnelle</w:t>
      </w:r>
    </w:p>
    <w:p w14:paraId="1C7E2D39" w14:textId="77777777" w:rsidR="00C07B18" w:rsidRDefault="00C07B18" w:rsidP="00C07B18">
      <w:pPr>
        <w:ind w:right="-284"/>
        <w:rPr>
          <w:sz w:val="22"/>
          <w:szCs w:val="22"/>
        </w:rPr>
      </w:pPr>
      <w:r>
        <w:rPr>
          <w:sz w:val="22"/>
          <w:szCs w:val="22"/>
        </w:rPr>
        <w:t>30 ans.</w:t>
      </w:r>
    </w:p>
    <w:p w14:paraId="2F999E61" w14:textId="77777777" w:rsidR="00C07B18" w:rsidRDefault="00C07B18" w:rsidP="00C07B18">
      <w:pPr>
        <w:ind w:right="-284"/>
        <w:rPr>
          <w:sz w:val="22"/>
          <w:szCs w:val="22"/>
        </w:rPr>
      </w:pPr>
    </w:p>
    <w:p w14:paraId="335DAB55" w14:textId="77777777" w:rsidR="00C07B18" w:rsidRDefault="00C07B18" w:rsidP="00C07B18">
      <w:pPr>
        <w:rPr>
          <w:b/>
          <w:sz w:val="22"/>
          <w:szCs w:val="22"/>
        </w:rPr>
      </w:pPr>
      <w:r>
        <w:rPr>
          <w:b/>
          <w:sz w:val="22"/>
          <w:szCs w:val="22"/>
          <w:u w:val="single"/>
        </w:rPr>
        <w:t>5. Montant de certificats en kWh cumac</w:t>
      </w:r>
    </w:p>
    <w:p w14:paraId="2B82A948" w14:textId="7323403A" w:rsidR="00C07B18" w:rsidDel="003055F3" w:rsidRDefault="00C07B18" w:rsidP="00C07B18">
      <w:pPr>
        <w:pStyle w:val="Corpsdetexte"/>
        <w:jc w:val="center"/>
        <w:rPr>
          <w:del w:id="129" w:author="Julien PARC" w:date="2021-07-13T19:00:00Z"/>
          <w:b/>
          <w:sz w:val="22"/>
          <w:szCs w:val="22"/>
        </w:rPr>
      </w:pPr>
    </w:p>
    <w:tbl>
      <w:tblPr>
        <w:tblW w:w="0" w:type="auto"/>
        <w:tblLayout w:type="fixed"/>
        <w:tblLook w:val="04A0" w:firstRow="1" w:lastRow="0" w:firstColumn="1" w:lastColumn="0" w:noHBand="0" w:noVBand="1"/>
      </w:tblPr>
      <w:tblGrid>
        <w:gridCol w:w="1312"/>
        <w:gridCol w:w="1312"/>
        <w:gridCol w:w="1416"/>
        <w:gridCol w:w="710"/>
        <w:gridCol w:w="2566"/>
      </w:tblGrid>
      <w:tr w:rsidR="00C07B18" w:rsidDel="003055F3" w14:paraId="3D502A93" w14:textId="3D1B5B64" w:rsidTr="00C07B18">
        <w:trPr>
          <w:trHeight w:val="556"/>
          <w:del w:id="130" w:author="Julien PARC" w:date="2021-07-13T19:00:00Z"/>
        </w:trPr>
        <w:tc>
          <w:tcPr>
            <w:tcW w:w="4040" w:type="dxa"/>
            <w:gridSpan w:val="3"/>
            <w:tcBorders>
              <w:top w:val="single" w:sz="4" w:space="0" w:color="000000"/>
              <w:left w:val="single" w:sz="4" w:space="0" w:color="000000"/>
              <w:bottom w:val="single" w:sz="4" w:space="0" w:color="000000"/>
              <w:right w:val="nil"/>
            </w:tcBorders>
            <w:vAlign w:val="center"/>
            <w:hideMark/>
          </w:tcPr>
          <w:p w14:paraId="4EA4FAFC" w14:textId="57D8546A" w:rsidR="00C07B18" w:rsidDel="003055F3" w:rsidRDefault="00C07B18">
            <w:pPr>
              <w:spacing w:line="276" w:lineRule="auto"/>
              <w:jc w:val="center"/>
              <w:rPr>
                <w:del w:id="131" w:author="Julien PARC" w:date="2021-07-13T19:00:00Z"/>
                <w:sz w:val="22"/>
                <w:szCs w:val="22"/>
              </w:rPr>
            </w:pPr>
            <w:del w:id="132" w:author="Julien PARC" w:date="2021-07-13T19:00:00Z">
              <w:r w:rsidDel="003055F3">
                <w:rPr>
                  <w:sz w:val="22"/>
                  <w:szCs w:val="22"/>
                </w:rPr>
                <w:delText>Montant en kWh cumac par  m² d’isolant</w:delText>
              </w:r>
            </w:del>
          </w:p>
        </w:tc>
        <w:tc>
          <w:tcPr>
            <w:tcW w:w="710" w:type="dxa"/>
            <w:vMerge w:val="restart"/>
            <w:tcBorders>
              <w:top w:val="nil"/>
              <w:left w:val="single" w:sz="4" w:space="0" w:color="000000"/>
              <w:bottom w:val="nil"/>
              <w:right w:val="nil"/>
            </w:tcBorders>
            <w:vAlign w:val="center"/>
          </w:tcPr>
          <w:p w14:paraId="2A3D687F" w14:textId="212B5C26" w:rsidR="00C07B18" w:rsidDel="003055F3" w:rsidRDefault="00C07B18">
            <w:pPr>
              <w:snapToGrid w:val="0"/>
              <w:spacing w:line="276" w:lineRule="auto"/>
              <w:jc w:val="center"/>
              <w:rPr>
                <w:del w:id="133" w:author="Julien PARC" w:date="2021-07-13T19:00:00Z"/>
                <w:sz w:val="22"/>
                <w:szCs w:val="22"/>
              </w:rPr>
            </w:pPr>
          </w:p>
          <w:p w14:paraId="10DE868A" w14:textId="177AD807" w:rsidR="00C07B18" w:rsidDel="003055F3" w:rsidRDefault="00C07B18">
            <w:pPr>
              <w:spacing w:line="276" w:lineRule="auto"/>
              <w:jc w:val="center"/>
              <w:rPr>
                <w:del w:id="134" w:author="Julien PARC" w:date="2021-07-13T19:00:00Z"/>
                <w:sz w:val="22"/>
                <w:szCs w:val="22"/>
              </w:rPr>
            </w:pPr>
          </w:p>
          <w:p w14:paraId="43DC0AAA" w14:textId="5EBE3D30" w:rsidR="00C07B18" w:rsidDel="003055F3" w:rsidRDefault="00C07B18">
            <w:pPr>
              <w:spacing w:line="276" w:lineRule="auto"/>
              <w:jc w:val="center"/>
              <w:rPr>
                <w:del w:id="135" w:author="Julien PARC" w:date="2021-07-13T19:00:00Z"/>
                <w:sz w:val="22"/>
                <w:szCs w:val="22"/>
              </w:rPr>
            </w:pPr>
          </w:p>
          <w:p w14:paraId="6B91EDE0" w14:textId="433E4091" w:rsidR="00C07B18" w:rsidDel="003055F3" w:rsidRDefault="00C07B18">
            <w:pPr>
              <w:spacing w:line="276" w:lineRule="auto"/>
              <w:jc w:val="center"/>
              <w:rPr>
                <w:del w:id="136" w:author="Julien PARC" w:date="2021-07-13T19:00:00Z"/>
                <w:sz w:val="22"/>
                <w:szCs w:val="22"/>
              </w:rPr>
            </w:pPr>
          </w:p>
          <w:p w14:paraId="585FAD93" w14:textId="1758D9B1" w:rsidR="00C07B18" w:rsidDel="003055F3" w:rsidRDefault="00C07B18">
            <w:pPr>
              <w:spacing w:line="276" w:lineRule="auto"/>
              <w:jc w:val="center"/>
              <w:rPr>
                <w:del w:id="137" w:author="Julien PARC" w:date="2021-07-13T19:00:00Z"/>
                <w:sz w:val="22"/>
                <w:szCs w:val="22"/>
              </w:rPr>
            </w:pPr>
            <w:del w:id="138" w:author="Julien PARC" w:date="2021-07-13T19:00:00Z">
              <w:r w:rsidDel="003055F3">
                <w:rPr>
                  <w:sz w:val="22"/>
                  <w:szCs w:val="22"/>
                </w:rPr>
                <w:delText>X</w:delText>
              </w:r>
            </w:del>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6992BC56" w14:textId="208F862E" w:rsidR="00C07B18" w:rsidDel="003055F3" w:rsidRDefault="00C07B18">
            <w:pPr>
              <w:spacing w:line="276" w:lineRule="auto"/>
              <w:jc w:val="center"/>
              <w:rPr>
                <w:del w:id="139" w:author="Julien PARC" w:date="2021-07-13T19:00:00Z"/>
              </w:rPr>
            </w:pPr>
            <w:del w:id="140" w:author="Julien PARC" w:date="2021-07-13T19:00:00Z">
              <w:r w:rsidDel="003055F3">
                <w:rPr>
                  <w:sz w:val="22"/>
                  <w:szCs w:val="22"/>
                </w:rPr>
                <w:delText>Surface d’isolant (m²)</w:delText>
              </w:r>
            </w:del>
          </w:p>
        </w:tc>
      </w:tr>
      <w:tr w:rsidR="00C07B18" w:rsidDel="003055F3" w14:paraId="0D298058" w14:textId="22B60944" w:rsidTr="00C07B18">
        <w:trPr>
          <w:trHeight w:val="556"/>
          <w:del w:id="141" w:author="Julien PARC" w:date="2021-07-13T19:00:00Z"/>
        </w:trPr>
        <w:tc>
          <w:tcPr>
            <w:tcW w:w="1312" w:type="dxa"/>
            <w:vMerge w:val="restart"/>
            <w:tcBorders>
              <w:top w:val="single" w:sz="4" w:space="0" w:color="000000"/>
              <w:left w:val="single" w:sz="4" w:space="0" w:color="000000"/>
              <w:bottom w:val="single" w:sz="4" w:space="0" w:color="000000"/>
              <w:right w:val="nil"/>
            </w:tcBorders>
            <w:vAlign w:val="center"/>
            <w:hideMark/>
          </w:tcPr>
          <w:p w14:paraId="477E227E" w14:textId="28B7279F" w:rsidR="00C07B18" w:rsidDel="003055F3" w:rsidRDefault="00C07B18">
            <w:pPr>
              <w:spacing w:line="276" w:lineRule="auto"/>
              <w:jc w:val="center"/>
              <w:rPr>
                <w:del w:id="142" w:author="Julien PARC" w:date="2021-07-13T19:00:00Z"/>
                <w:sz w:val="22"/>
                <w:szCs w:val="22"/>
              </w:rPr>
            </w:pPr>
            <w:del w:id="143" w:author="Julien PARC" w:date="2021-07-13T19:00:00Z">
              <w:r w:rsidDel="003055F3">
                <w:rPr>
                  <w:sz w:val="22"/>
                  <w:szCs w:val="22"/>
                </w:rPr>
                <w:delText>Zone climatique</w:delText>
              </w:r>
            </w:del>
          </w:p>
        </w:tc>
        <w:tc>
          <w:tcPr>
            <w:tcW w:w="2728" w:type="dxa"/>
            <w:gridSpan w:val="2"/>
            <w:tcBorders>
              <w:top w:val="single" w:sz="4" w:space="0" w:color="000000"/>
              <w:left w:val="single" w:sz="4" w:space="0" w:color="000000"/>
              <w:bottom w:val="single" w:sz="4" w:space="0" w:color="000000"/>
              <w:right w:val="nil"/>
            </w:tcBorders>
            <w:vAlign w:val="center"/>
            <w:hideMark/>
          </w:tcPr>
          <w:p w14:paraId="4CFE147D" w14:textId="64D325F7" w:rsidR="00C07B18" w:rsidDel="003055F3" w:rsidRDefault="00C07B18">
            <w:pPr>
              <w:spacing w:line="276" w:lineRule="auto"/>
              <w:jc w:val="center"/>
              <w:rPr>
                <w:del w:id="144" w:author="Julien PARC" w:date="2021-07-13T19:00:00Z"/>
                <w:sz w:val="22"/>
                <w:szCs w:val="22"/>
              </w:rPr>
            </w:pPr>
            <w:del w:id="145" w:author="Julien PARC" w:date="2021-07-13T19:00:00Z">
              <w:r w:rsidDel="003055F3">
                <w:rPr>
                  <w:sz w:val="22"/>
                  <w:szCs w:val="22"/>
                </w:rPr>
                <w:delText>Énergie de chauffage</w:delText>
              </w:r>
            </w:del>
          </w:p>
        </w:tc>
        <w:tc>
          <w:tcPr>
            <w:tcW w:w="710" w:type="dxa"/>
            <w:vMerge/>
            <w:tcBorders>
              <w:top w:val="nil"/>
              <w:left w:val="single" w:sz="4" w:space="0" w:color="000000"/>
              <w:bottom w:val="nil"/>
              <w:right w:val="nil"/>
            </w:tcBorders>
            <w:vAlign w:val="center"/>
            <w:hideMark/>
          </w:tcPr>
          <w:p w14:paraId="4A64DBA6" w14:textId="13644EA6" w:rsidR="00C07B18" w:rsidDel="003055F3" w:rsidRDefault="00C07B18">
            <w:pPr>
              <w:suppressAutoHyphens w:val="0"/>
              <w:rPr>
                <w:del w:id="146" w:author="Julien PARC" w:date="2021-07-13T19:00:00Z"/>
                <w:sz w:val="22"/>
                <w:szCs w:val="22"/>
              </w:rPr>
            </w:pPr>
          </w:p>
        </w:tc>
        <w:tc>
          <w:tcPr>
            <w:tcW w:w="2566" w:type="dxa"/>
            <w:vMerge w:val="restart"/>
            <w:tcBorders>
              <w:top w:val="single" w:sz="4" w:space="0" w:color="000000"/>
              <w:left w:val="single" w:sz="4" w:space="0" w:color="000000"/>
              <w:bottom w:val="single" w:sz="4" w:space="0" w:color="000000"/>
              <w:right w:val="single" w:sz="4" w:space="0" w:color="000000"/>
            </w:tcBorders>
            <w:vAlign w:val="center"/>
          </w:tcPr>
          <w:p w14:paraId="1A4B39C9" w14:textId="0A29E896" w:rsidR="00C07B18" w:rsidDel="003055F3" w:rsidRDefault="00C07B18">
            <w:pPr>
              <w:pStyle w:val="xl25"/>
              <w:pBdr>
                <w:bottom w:val="none" w:sz="0" w:space="0" w:color="auto"/>
              </w:pBdr>
              <w:snapToGrid w:val="0"/>
              <w:spacing w:before="0" w:after="0" w:line="276" w:lineRule="auto"/>
              <w:rPr>
                <w:del w:id="147" w:author="Julien PARC" w:date="2021-07-13T19:00:00Z"/>
                <w:rFonts w:ascii="Times New Roman" w:eastAsia="Times New Roman" w:hAnsi="Times New Roman" w:cs="Times New Roman"/>
                <w:szCs w:val="22"/>
              </w:rPr>
            </w:pPr>
          </w:p>
          <w:p w14:paraId="52F49CA0" w14:textId="322724A8" w:rsidR="00C07B18" w:rsidDel="003055F3" w:rsidRDefault="00C07B18">
            <w:pPr>
              <w:pStyle w:val="Titre9"/>
              <w:spacing w:line="276" w:lineRule="auto"/>
              <w:rPr>
                <w:del w:id="148" w:author="Julien PARC" w:date="2021-07-13T19:00:00Z"/>
              </w:rPr>
            </w:pPr>
            <w:del w:id="149" w:author="Julien PARC" w:date="2021-07-13T19:00:00Z">
              <w:r w:rsidDel="003055F3">
                <w:delText>S</w:delText>
              </w:r>
            </w:del>
          </w:p>
        </w:tc>
      </w:tr>
      <w:tr w:rsidR="00C07B18" w:rsidDel="003055F3" w14:paraId="6393F823" w14:textId="647DE02E" w:rsidTr="00C07B18">
        <w:trPr>
          <w:trHeight w:val="557"/>
          <w:del w:id="150" w:author="Julien PARC" w:date="2021-07-13T19:00:00Z"/>
        </w:trPr>
        <w:tc>
          <w:tcPr>
            <w:tcW w:w="4040" w:type="dxa"/>
            <w:vMerge/>
            <w:tcBorders>
              <w:top w:val="single" w:sz="4" w:space="0" w:color="000000"/>
              <w:left w:val="single" w:sz="4" w:space="0" w:color="000000"/>
              <w:bottom w:val="single" w:sz="4" w:space="0" w:color="000000"/>
              <w:right w:val="nil"/>
            </w:tcBorders>
            <w:vAlign w:val="center"/>
            <w:hideMark/>
          </w:tcPr>
          <w:p w14:paraId="0C2D57C2" w14:textId="3C8E2D13" w:rsidR="00C07B18" w:rsidDel="003055F3" w:rsidRDefault="00C07B18">
            <w:pPr>
              <w:suppressAutoHyphens w:val="0"/>
              <w:rPr>
                <w:del w:id="151" w:author="Julien PARC" w:date="2021-07-13T19:00:00Z"/>
                <w:sz w:val="22"/>
                <w:szCs w:val="22"/>
              </w:rPr>
            </w:pPr>
          </w:p>
        </w:tc>
        <w:tc>
          <w:tcPr>
            <w:tcW w:w="1312" w:type="dxa"/>
            <w:tcBorders>
              <w:top w:val="single" w:sz="4" w:space="0" w:color="000000"/>
              <w:left w:val="single" w:sz="4" w:space="0" w:color="000000"/>
              <w:bottom w:val="single" w:sz="4" w:space="0" w:color="000000"/>
              <w:right w:val="nil"/>
            </w:tcBorders>
            <w:vAlign w:val="center"/>
            <w:hideMark/>
          </w:tcPr>
          <w:p w14:paraId="428C7243" w14:textId="5B795A4E" w:rsidR="00C07B18" w:rsidDel="003055F3" w:rsidRDefault="00C07B18">
            <w:pPr>
              <w:spacing w:line="276" w:lineRule="auto"/>
              <w:jc w:val="center"/>
              <w:rPr>
                <w:del w:id="152" w:author="Julien PARC" w:date="2021-07-13T19:00:00Z"/>
                <w:sz w:val="22"/>
                <w:szCs w:val="22"/>
              </w:rPr>
            </w:pPr>
            <w:del w:id="153" w:author="Julien PARC" w:date="2021-07-13T19:00:00Z">
              <w:r w:rsidDel="003055F3">
                <w:rPr>
                  <w:sz w:val="22"/>
                  <w:szCs w:val="22"/>
                </w:rPr>
                <w:delText>Électricité</w:delText>
              </w:r>
            </w:del>
          </w:p>
        </w:tc>
        <w:tc>
          <w:tcPr>
            <w:tcW w:w="1416" w:type="dxa"/>
            <w:tcBorders>
              <w:top w:val="single" w:sz="4" w:space="0" w:color="000000"/>
              <w:left w:val="single" w:sz="4" w:space="0" w:color="000000"/>
              <w:bottom w:val="single" w:sz="4" w:space="0" w:color="000000"/>
              <w:right w:val="nil"/>
            </w:tcBorders>
            <w:vAlign w:val="center"/>
            <w:hideMark/>
          </w:tcPr>
          <w:p w14:paraId="21084471" w14:textId="28612E71" w:rsidR="00C07B18" w:rsidDel="003055F3" w:rsidRDefault="00C07B18">
            <w:pPr>
              <w:spacing w:line="276" w:lineRule="auto"/>
              <w:jc w:val="center"/>
              <w:rPr>
                <w:del w:id="154" w:author="Julien PARC" w:date="2021-07-13T19:00:00Z"/>
                <w:color w:val="FF0000"/>
                <w:sz w:val="22"/>
                <w:szCs w:val="22"/>
              </w:rPr>
            </w:pPr>
            <w:del w:id="155" w:author="Julien PARC" w:date="2021-07-13T19:00:00Z">
              <w:r w:rsidDel="003055F3">
                <w:rPr>
                  <w:sz w:val="22"/>
                  <w:szCs w:val="22"/>
                </w:rPr>
                <w:delText>Combustible</w:delText>
              </w:r>
            </w:del>
          </w:p>
        </w:tc>
        <w:tc>
          <w:tcPr>
            <w:tcW w:w="710" w:type="dxa"/>
            <w:vMerge/>
            <w:tcBorders>
              <w:top w:val="nil"/>
              <w:left w:val="single" w:sz="4" w:space="0" w:color="000000"/>
              <w:bottom w:val="nil"/>
              <w:right w:val="nil"/>
            </w:tcBorders>
            <w:vAlign w:val="center"/>
            <w:hideMark/>
          </w:tcPr>
          <w:p w14:paraId="55365D32" w14:textId="333F73BA" w:rsidR="00C07B18" w:rsidDel="003055F3" w:rsidRDefault="00C07B18">
            <w:pPr>
              <w:suppressAutoHyphens w:val="0"/>
              <w:rPr>
                <w:del w:id="156" w:author="Julien PARC" w:date="2021-07-13T19:00:00Z"/>
                <w:sz w:val="22"/>
                <w:szCs w:val="22"/>
              </w:rPr>
            </w:pPr>
          </w:p>
        </w:tc>
        <w:tc>
          <w:tcPr>
            <w:tcW w:w="2566" w:type="dxa"/>
            <w:vMerge/>
            <w:tcBorders>
              <w:top w:val="single" w:sz="4" w:space="0" w:color="000000"/>
              <w:left w:val="single" w:sz="4" w:space="0" w:color="000000"/>
              <w:bottom w:val="single" w:sz="4" w:space="0" w:color="000000"/>
              <w:right w:val="single" w:sz="4" w:space="0" w:color="000000"/>
            </w:tcBorders>
            <w:vAlign w:val="center"/>
            <w:hideMark/>
          </w:tcPr>
          <w:p w14:paraId="21A21F35" w14:textId="244775C6" w:rsidR="00C07B18" w:rsidDel="003055F3" w:rsidRDefault="00C07B18">
            <w:pPr>
              <w:suppressAutoHyphens w:val="0"/>
              <w:rPr>
                <w:del w:id="157" w:author="Julien PARC" w:date="2021-07-13T19:00:00Z"/>
                <w:b/>
                <w:bCs/>
                <w:sz w:val="22"/>
                <w:szCs w:val="22"/>
              </w:rPr>
            </w:pPr>
          </w:p>
        </w:tc>
      </w:tr>
      <w:tr w:rsidR="00C07B18" w:rsidDel="003055F3" w14:paraId="4473FB69" w14:textId="084415F7" w:rsidTr="00C07B18">
        <w:trPr>
          <w:trHeight w:val="556"/>
          <w:del w:id="158" w:author="Julien PARC" w:date="2021-07-13T19:00:00Z"/>
        </w:trPr>
        <w:tc>
          <w:tcPr>
            <w:tcW w:w="1312" w:type="dxa"/>
            <w:tcBorders>
              <w:top w:val="single" w:sz="4" w:space="0" w:color="000000"/>
              <w:left w:val="single" w:sz="4" w:space="0" w:color="000000"/>
              <w:bottom w:val="single" w:sz="4" w:space="0" w:color="000000"/>
              <w:right w:val="nil"/>
            </w:tcBorders>
            <w:vAlign w:val="center"/>
            <w:hideMark/>
          </w:tcPr>
          <w:p w14:paraId="3EA34649" w14:textId="561B48DB" w:rsidR="00C07B18" w:rsidDel="003055F3" w:rsidRDefault="00C07B18">
            <w:pPr>
              <w:spacing w:line="276" w:lineRule="auto"/>
              <w:jc w:val="center"/>
              <w:rPr>
                <w:del w:id="159" w:author="Julien PARC" w:date="2021-07-13T19:00:00Z"/>
                <w:b/>
                <w:bCs/>
                <w:sz w:val="22"/>
                <w:szCs w:val="22"/>
              </w:rPr>
            </w:pPr>
            <w:del w:id="160" w:author="Julien PARC" w:date="2021-07-13T19:00:00Z">
              <w:r w:rsidDel="003055F3">
                <w:rPr>
                  <w:sz w:val="22"/>
                  <w:szCs w:val="22"/>
                </w:rPr>
                <w:delText>H1</w:delText>
              </w:r>
            </w:del>
          </w:p>
        </w:tc>
        <w:tc>
          <w:tcPr>
            <w:tcW w:w="1312" w:type="dxa"/>
            <w:tcBorders>
              <w:top w:val="single" w:sz="4" w:space="0" w:color="000000"/>
              <w:left w:val="single" w:sz="4" w:space="0" w:color="000000"/>
              <w:bottom w:val="single" w:sz="4" w:space="0" w:color="000000"/>
              <w:right w:val="nil"/>
            </w:tcBorders>
            <w:vAlign w:val="center"/>
            <w:hideMark/>
          </w:tcPr>
          <w:p w14:paraId="18CC23C2" w14:textId="3D7FD57F" w:rsidR="00C07B18" w:rsidDel="003055F3" w:rsidRDefault="00C07B18">
            <w:pPr>
              <w:spacing w:line="276" w:lineRule="auto"/>
              <w:jc w:val="center"/>
              <w:rPr>
                <w:del w:id="161" w:author="Julien PARC" w:date="2021-07-13T19:00:00Z"/>
                <w:b/>
                <w:bCs/>
                <w:sz w:val="22"/>
                <w:szCs w:val="22"/>
              </w:rPr>
            </w:pPr>
            <w:del w:id="162" w:author="Julien PARC" w:date="2021-07-13T19:00:00Z">
              <w:r w:rsidDel="003055F3">
                <w:rPr>
                  <w:b/>
                  <w:bCs/>
                  <w:sz w:val="22"/>
                  <w:szCs w:val="22"/>
                </w:rPr>
                <w:delText>2 400</w:delText>
              </w:r>
            </w:del>
          </w:p>
        </w:tc>
        <w:tc>
          <w:tcPr>
            <w:tcW w:w="1416" w:type="dxa"/>
            <w:tcBorders>
              <w:top w:val="single" w:sz="4" w:space="0" w:color="000000"/>
              <w:left w:val="single" w:sz="4" w:space="0" w:color="000000"/>
              <w:bottom w:val="single" w:sz="4" w:space="0" w:color="000000"/>
              <w:right w:val="nil"/>
            </w:tcBorders>
            <w:vAlign w:val="center"/>
            <w:hideMark/>
          </w:tcPr>
          <w:p w14:paraId="6A8476A8" w14:textId="473C31F0" w:rsidR="00C07B18" w:rsidDel="003055F3" w:rsidRDefault="00C07B18">
            <w:pPr>
              <w:spacing w:line="276" w:lineRule="auto"/>
              <w:jc w:val="center"/>
              <w:rPr>
                <w:del w:id="163" w:author="Julien PARC" w:date="2021-07-13T19:00:00Z"/>
                <w:sz w:val="22"/>
                <w:szCs w:val="22"/>
              </w:rPr>
            </w:pPr>
            <w:del w:id="164" w:author="Julien PARC" w:date="2021-07-13T19:00:00Z">
              <w:r w:rsidDel="003055F3">
                <w:rPr>
                  <w:b/>
                  <w:bCs/>
                  <w:sz w:val="22"/>
                  <w:szCs w:val="22"/>
                </w:rPr>
                <w:delText>3 800</w:delText>
              </w:r>
            </w:del>
          </w:p>
        </w:tc>
        <w:tc>
          <w:tcPr>
            <w:tcW w:w="710" w:type="dxa"/>
            <w:vMerge/>
            <w:tcBorders>
              <w:top w:val="nil"/>
              <w:left w:val="single" w:sz="4" w:space="0" w:color="000000"/>
              <w:bottom w:val="nil"/>
              <w:right w:val="nil"/>
            </w:tcBorders>
            <w:vAlign w:val="center"/>
            <w:hideMark/>
          </w:tcPr>
          <w:p w14:paraId="76C8F92C" w14:textId="6B54A751" w:rsidR="00C07B18" w:rsidDel="003055F3" w:rsidRDefault="00C07B18">
            <w:pPr>
              <w:suppressAutoHyphens w:val="0"/>
              <w:rPr>
                <w:del w:id="165" w:author="Julien PARC" w:date="2021-07-13T19:00:00Z"/>
                <w:sz w:val="22"/>
                <w:szCs w:val="22"/>
              </w:rPr>
            </w:pPr>
          </w:p>
        </w:tc>
        <w:tc>
          <w:tcPr>
            <w:tcW w:w="2566" w:type="dxa"/>
            <w:vMerge/>
            <w:tcBorders>
              <w:top w:val="single" w:sz="4" w:space="0" w:color="000000"/>
              <w:left w:val="single" w:sz="4" w:space="0" w:color="000000"/>
              <w:bottom w:val="single" w:sz="4" w:space="0" w:color="000000"/>
              <w:right w:val="single" w:sz="4" w:space="0" w:color="000000"/>
            </w:tcBorders>
            <w:vAlign w:val="center"/>
            <w:hideMark/>
          </w:tcPr>
          <w:p w14:paraId="170C0DA4" w14:textId="29A3B42E" w:rsidR="00C07B18" w:rsidDel="003055F3" w:rsidRDefault="00C07B18">
            <w:pPr>
              <w:suppressAutoHyphens w:val="0"/>
              <w:rPr>
                <w:del w:id="166" w:author="Julien PARC" w:date="2021-07-13T19:00:00Z"/>
                <w:b/>
                <w:bCs/>
                <w:sz w:val="22"/>
                <w:szCs w:val="22"/>
              </w:rPr>
            </w:pPr>
          </w:p>
        </w:tc>
      </w:tr>
      <w:tr w:rsidR="00C07B18" w:rsidDel="003055F3" w14:paraId="7B71E008" w14:textId="6E77BBA7" w:rsidTr="00C07B18">
        <w:trPr>
          <w:trHeight w:val="556"/>
          <w:del w:id="167" w:author="Julien PARC" w:date="2021-07-13T19:00:00Z"/>
        </w:trPr>
        <w:tc>
          <w:tcPr>
            <w:tcW w:w="1312" w:type="dxa"/>
            <w:tcBorders>
              <w:top w:val="single" w:sz="4" w:space="0" w:color="000000"/>
              <w:left w:val="single" w:sz="4" w:space="0" w:color="000000"/>
              <w:bottom w:val="single" w:sz="4" w:space="0" w:color="000000"/>
              <w:right w:val="nil"/>
            </w:tcBorders>
            <w:vAlign w:val="center"/>
            <w:hideMark/>
          </w:tcPr>
          <w:p w14:paraId="3080B2C7" w14:textId="4AD348F3" w:rsidR="00C07B18" w:rsidDel="003055F3" w:rsidRDefault="00C07B18">
            <w:pPr>
              <w:spacing w:line="276" w:lineRule="auto"/>
              <w:jc w:val="center"/>
              <w:rPr>
                <w:del w:id="168" w:author="Julien PARC" w:date="2021-07-13T19:00:00Z"/>
                <w:b/>
                <w:bCs/>
                <w:sz w:val="22"/>
                <w:szCs w:val="22"/>
              </w:rPr>
            </w:pPr>
            <w:del w:id="169" w:author="Julien PARC" w:date="2021-07-13T19:00:00Z">
              <w:r w:rsidDel="003055F3">
                <w:rPr>
                  <w:sz w:val="22"/>
                  <w:szCs w:val="22"/>
                </w:rPr>
                <w:delText>H2</w:delText>
              </w:r>
            </w:del>
          </w:p>
        </w:tc>
        <w:tc>
          <w:tcPr>
            <w:tcW w:w="1312" w:type="dxa"/>
            <w:tcBorders>
              <w:top w:val="single" w:sz="4" w:space="0" w:color="000000"/>
              <w:left w:val="single" w:sz="4" w:space="0" w:color="000000"/>
              <w:bottom w:val="single" w:sz="4" w:space="0" w:color="000000"/>
              <w:right w:val="nil"/>
            </w:tcBorders>
            <w:vAlign w:val="center"/>
            <w:hideMark/>
          </w:tcPr>
          <w:p w14:paraId="545748A5" w14:textId="406DE8D2" w:rsidR="00C07B18" w:rsidDel="003055F3" w:rsidRDefault="00C07B18">
            <w:pPr>
              <w:spacing w:line="276" w:lineRule="auto"/>
              <w:jc w:val="center"/>
              <w:rPr>
                <w:del w:id="170" w:author="Julien PARC" w:date="2021-07-13T19:00:00Z"/>
                <w:b/>
                <w:bCs/>
                <w:sz w:val="22"/>
                <w:szCs w:val="22"/>
              </w:rPr>
            </w:pPr>
            <w:del w:id="171" w:author="Julien PARC" w:date="2021-07-13T19:00:00Z">
              <w:r w:rsidDel="003055F3">
                <w:rPr>
                  <w:b/>
                  <w:bCs/>
                  <w:sz w:val="22"/>
                  <w:szCs w:val="22"/>
                </w:rPr>
                <w:delText>2 000</w:delText>
              </w:r>
            </w:del>
          </w:p>
        </w:tc>
        <w:tc>
          <w:tcPr>
            <w:tcW w:w="1416" w:type="dxa"/>
            <w:tcBorders>
              <w:top w:val="single" w:sz="4" w:space="0" w:color="000000"/>
              <w:left w:val="single" w:sz="4" w:space="0" w:color="000000"/>
              <w:bottom w:val="single" w:sz="4" w:space="0" w:color="000000"/>
              <w:right w:val="nil"/>
            </w:tcBorders>
            <w:vAlign w:val="center"/>
            <w:hideMark/>
          </w:tcPr>
          <w:p w14:paraId="338ABF4E" w14:textId="602FDE11" w:rsidR="00C07B18" w:rsidDel="003055F3" w:rsidRDefault="00C07B18">
            <w:pPr>
              <w:spacing w:line="276" w:lineRule="auto"/>
              <w:jc w:val="center"/>
              <w:rPr>
                <w:del w:id="172" w:author="Julien PARC" w:date="2021-07-13T19:00:00Z"/>
                <w:b/>
                <w:bCs/>
                <w:color w:val="FF0000"/>
                <w:sz w:val="22"/>
                <w:szCs w:val="22"/>
              </w:rPr>
            </w:pPr>
            <w:del w:id="173" w:author="Julien PARC" w:date="2021-07-13T19:00:00Z">
              <w:r w:rsidDel="003055F3">
                <w:rPr>
                  <w:b/>
                  <w:bCs/>
                  <w:sz w:val="22"/>
                  <w:szCs w:val="22"/>
                </w:rPr>
                <w:delText>3 100</w:delText>
              </w:r>
            </w:del>
          </w:p>
        </w:tc>
        <w:tc>
          <w:tcPr>
            <w:tcW w:w="710" w:type="dxa"/>
            <w:vMerge/>
            <w:tcBorders>
              <w:top w:val="nil"/>
              <w:left w:val="single" w:sz="4" w:space="0" w:color="000000"/>
              <w:bottom w:val="nil"/>
              <w:right w:val="nil"/>
            </w:tcBorders>
            <w:vAlign w:val="center"/>
            <w:hideMark/>
          </w:tcPr>
          <w:p w14:paraId="6CD9D33F" w14:textId="27670AE5" w:rsidR="00C07B18" w:rsidDel="003055F3" w:rsidRDefault="00C07B18">
            <w:pPr>
              <w:suppressAutoHyphens w:val="0"/>
              <w:rPr>
                <w:del w:id="174" w:author="Julien PARC" w:date="2021-07-13T19:00:00Z"/>
                <w:sz w:val="22"/>
                <w:szCs w:val="22"/>
              </w:rPr>
            </w:pPr>
          </w:p>
        </w:tc>
        <w:tc>
          <w:tcPr>
            <w:tcW w:w="2566" w:type="dxa"/>
            <w:vMerge/>
            <w:tcBorders>
              <w:top w:val="single" w:sz="4" w:space="0" w:color="000000"/>
              <w:left w:val="single" w:sz="4" w:space="0" w:color="000000"/>
              <w:bottom w:val="single" w:sz="4" w:space="0" w:color="000000"/>
              <w:right w:val="single" w:sz="4" w:space="0" w:color="000000"/>
            </w:tcBorders>
            <w:vAlign w:val="center"/>
            <w:hideMark/>
          </w:tcPr>
          <w:p w14:paraId="7B8A15C3" w14:textId="3719A911" w:rsidR="00C07B18" w:rsidDel="003055F3" w:rsidRDefault="00C07B18">
            <w:pPr>
              <w:suppressAutoHyphens w:val="0"/>
              <w:rPr>
                <w:del w:id="175" w:author="Julien PARC" w:date="2021-07-13T19:00:00Z"/>
                <w:b/>
                <w:bCs/>
                <w:sz w:val="22"/>
                <w:szCs w:val="22"/>
              </w:rPr>
            </w:pPr>
          </w:p>
        </w:tc>
      </w:tr>
      <w:tr w:rsidR="00C07B18" w:rsidDel="003055F3" w14:paraId="0C5469F5" w14:textId="1343B01C" w:rsidTr="00C07B18">
        <w:trPr>
          <w:trHeight w:val="557"/>
          <w:del w:id="176" w:author="Julien PARC" w:date="2021-07-13T19:00:00Z"/>
        </w:trPr>
        <w:tc>
          <w:tcPr>
            <w:tcW w:w="1312" w:type="dxa"/>
            <w:tcBorders>
              <w:top w:val="single" w:sz="4" w:space="0" w:color="000000"/>
              <w:left w:val="single" w:sz="4" w:space="0" w:color="000000"/>
              <w:bottom w:val="single" w:sz="4" w:space="0" w:color="000000"/>
              <w:right w:val="nil"/>
            </w:tcBorders>
            <w:vAlign w:val="center"/>
            <w:hideMark/>
          </w:tcPr>
          <w:p w14:paraId="5AAC9F65" w14:textId="405E1B81" w:rsidR="00C07B18" w:rsidDel="003055F3" w:rsidRDefault="00C07B18">
            <w:pPr>
              <w:spacing w:line="276" w:lineRule="auto"/>
              <w:jc w:val="center"/>
              <w:rPr>
                <w:del w:id="177" w:author="Julien PARC" w:date="2021-07-13T19:00:00Z"/>
                <w:b/>
                <w:bCs/>
                <w:sz w:val="22"/>
                <w:szCs w:val="22"/>
              </w:rPr>
            </w:pPr>
            <w:del w:id="178" w:author="Julien PARC" w:date="2021-07-13T19:00:00Z">
              <w:r w:rsidDel="003055F3">
                <w:rPr>
                  <w:sz w:val="22"/>
                  <w:szCs w:val="22"/>
                </w:rPr>
                <w:delText>H3</w:delText>
              </w:r>
            </w:del>
          </w:p>
        </w:tc>
        <w:tc>
          <w:tcPr>
            <w:tcW w:w="1312" w:type="dxa"/>
            <w:tcBorders>
              <w:top w:val="single" w:sz="4" w:space="0" w:color="000000"/>
              <w:left w:val="single" w:sz="4" w:space="0" w:color="000000"/>
              <w:bottom w:val="single" w:sz="4" w:space="0" w:color="000000"/>
              <w:right w:val="nil"/>
            </w:tcBorders>
            <w:vAlign w:val="center"/>
            <w:hideMark/>
          </w:tcPr>
          <w:p w14:paraId="2B6BD5B6" w14:textId="64C9B336" w:rsidR="00C07B18" w:rsidDel="003055F3" w:rsidRDefault="00C07B18">
            <w:pPr>
              <w:spacing w:line="276" w:lineRule="auto"/>
              <w:jc w:val="center"/>
              <w:rPr>
                <w:del w:id="179" w:author="Julien PARC" w:date="2021-07-13T19:00:00Z"/>
                <w:b/>
                <w:bCs/>
                <w:sz w:val="22"/>
                <w:szCs w:val="22"/>
              </w:rPr>
            </w:pPr>
            <w:del w:id="180" w:author="Julien PARC" w:date="2021-07-13T19:00:00Z">
              <w:r w:rsidDel="003055F3">
                <w:rPr>
                  <w:b/>
                  <w:bCs/>
                  <w:sz w:val="22"/>
                  <w:szCs w:val="22"/>
                </w:rPr>
                <w:delText>1 300</w:delText>
              </w:r>
            </w:del>
          </w:p>
        </w:tc>
        <w:tc>
          <w:tcPr>
            <w:tcW w:w="1416" w:type="dxa"/>
            <w:tcBorders>
              <w:top w:val="single" w:sz="4" w:space="0" w:color="000000"/>
              <w:left w:val="single" w:sz="4" w:space="0" w:color="000000"/>
              <w:bottom w:val="single" w:sz="4" w:space="0" w:color="000000"/>
              <w:right w:val="nil"/>
            </w:tcBorders>
            <w:vAlign w:val="center"/>
            <w:hideMark/>
          </w:tcPr>
          <w:p w14:paraId="62F26FCC" w14:textId="2906CF85" w:rsidR="00C07B18" w:rsidDel="003055F3" w:rsidRDefault="00C07B18">
            <w:pPr>
              <w:spacing w:line="276" w:lineRule="auto"/>
              <w:jc w:val="center"/>
              <w:rPr>
                <w:del w:id="181" w:author="Julien PARC" w:date="2021-07-13T19:00:00Z"/>
                <w:b/>
                <w:bCs/>
                <w:color w:val="FF0000"/>
                <w:sz w:val="22"/>
                <w:szCs w:val="22"/>
              </w:rPr>
            </w:pPr>
            <w:del w:id="182" w:author="Julien PARC" w:date="2021-07-13T19:00:00Z">
              <w:r w:rsidDel="003055F3">
                <w:rPr>
                  <w:b/>
                  <w:bCs/>
                  <w:sz w:val="22"/>
                  <w:szCs w:val="22"/>
                </w:rPr>
                <w:delText>2 100</w:delText>
              </w:r>
            </w:del>
          </w:p>
        </w:tc>
        <w:tc>
          <w:tcPr>
            <w:tcW w:w="710" w:type="dxa"/>
            <w:vMerge/>
            <w:tcBorders>
              <w:top w:val="nil"/>
              <w:left w:val="single" w:sz="4" w:space="0" w:color="000000"/>
              <w:bottom w:val="nil"/>
              <w:right w:val="nil"/>
            </w:tcBorders>
            <w:vAlign w:val="center"/>
            <w:hideMark/>
          </w:tcPr>
          <w:p w14:paraId="09B7C64C" w14:textId="0553DC70" w:rsidR="00C07B18" w:rsidDel="003055F3" w:rsidRDefault="00C07B18">
            <w:pPr>
              <w:suppressAutoHyphens w:val="0"/>
              <w:rPr>
                <w:del w:id="183" w:author="Julien PARC" w:date="2021-07-13T19:00:00Z"/>
                <w:sz w:val="22"/>
                <w:szCs w:val="22"/>
              </w:rPr>
            </w:pPr>
          </w:p>
        </w:tc>
        <w:tc>
          <w:tcPr>
            <w:tcW w:w="2566" w:type="dxa"/>
            <w:vMerge/>
            <w:tcBorders>
              <w:top w:val="single" w:sz="4" w:space="0" w:color="000000"/>
              <w:left w:val="single" w:sz="4" w:space="0" w:color="000000"/>
              <w:bottom w:val="single" w:sz="4" w:space="0" w:color="000000"/>
              <w:right w:val="single" w:sz="4" w:space="0" w:color="000000"/>
            </w:tcBorders>
            <w:vAlign w:val="center"/>
            <w:hideMark/>
          </w:tcPr>
          <w:p w14:paraId="6A3EF546" w14:textId="7D3C7439" w:rsidR="00C07B18" w:rsidDel="003055F3" w:rsidRDefault="00C07B18">
            <w:pPr>
              <w:suppressAutoHyphens w:val="0"/>
              <w:rPr>
                <w:del w:id="184" w:author="Julien PARC" w:date="2021-07-13T19:00:00Z"/>
                <w:b/>
                <w:bCs/>
                <w:sz w:val="22"/>
                <w:szCs w:val="22"/>
              </w:rPr>
            </w:pPr>
          </w:p>
        </w:tc>
      </w:tr>
    </w:tbl>
    <w:p w14:paraId="1D718238" w14:textId="26C7F053" w:rsidR="00C07B18" w:rsidRDefault="00C07B18" w:rsidP="00C07B18">
      <w:pPr>
        <w:ind w:left="360"/>
        <w:rPr>
          <w:ins w:id="185" w:author="Julien PARC" w:date="2021-07-13T19:00:00Z"/>
        </w:rPr>
      </w:pPr>
    </w:p>
    <w:p w14:paraId="2CEFA007" w14:textId="77777777" w:rsidR="003055F3" w:rsidRDefault="003055F3" w:rsidP="00C07B18">
      <w:pPr>
        <w:ind w:left="360"/>
      </w:pPr>
    </w:p>
    <w:tbl>
      <w:tblPr>
        <w:tblStyle w:val="Grilledutableau"/>
        <w:tblW w:w="7225" w:type="dxa"/>
        <w:tblLook w:val="01E0" w:firstRow="1" w:lastRow="1" w:firstColumn="1" w:lastColumn="1" w:noHBand="0" w:noVBand="0"/>
      </w:tblPr>
      <w:tblGrid>
        <w:gridCol w:w="1421"/>
        <w:gridCol w:w="3477"/>
        <w:gridCol w:w="769"/>
        <w:gridCol w:w="1558"/>
      </w:tblGrid>
      <w:tr w:rsidR="003055F3" w:rsidRPr="007F235A" w14:paraId="54E69F62" w14:textId="77777777" w:rsidTr="003055F3">
        <w:trPr>
          <w:trHeight w:val="510"/>
          <w:ins w:id="186" w:author="Julien PARC" w:date="2021-07-13T19:00:00Z"/>
        </w:trPr>
        <w:tc>
          <w:tcPr>
            <w:tcW w:w="5667" w:type="dxa"/>
            <w:gridSpan w:val="3"/>
            <w:tcBorders>
              <w:top w:val="single" w:sz="4" w:space="0" w:color="FFFFFF"/>
              <w:left w:val="single" w:sz="4" w:space="0" w:color="FFFFFF"/>
              <w:bottom w:val="single" w:sz="4" w:space="0" w:color="FFFFFF"/>
              <w:right w:val="single" w:sz="4" w:space="0" w:color="FFFFFF"/>
            </w:tcBorders>
            <w:vAlign w:val="center"/>
          </w:tcPr>
          <w:p w14:paraId="0A5C6D7D" w14:textId="77777777" w:rsidR="003055F3" w:rsidRPr="007F235A" w:rsidRDefault="003055F3" w:rsidP="00B1418E">
            <w:pPr>
              <w:jc w:val="center"/>
              <w:rPr>
                <w:ins w:id="187" w:author="Julien PARC" w:date="2021-07-13T19:00:00Z"/>
                <w:b/>
                <w:sz w:val="22"/>
                <w:szCs w:val="22"/>
              </w:rPr>
            </w:pPr>
          </w:p>
        </w:tc>
        <w:tc>
          <w:tcPr>
            <w:tcW w:w="1558" w:type="dxa"/>
            <w:tcBorders>
              <w:top w:val="single" w:sz="4" w:space="0" w:color="FFFFFF"/>
              <w:left w:val="single" w:sz="4" w:space="0" w:color="FFFFFF"/>
              <w:right w:val="single" w:sz="4" w:space="0" w:color="FFFFFF"/>
            </w:tcBorders>
            <w:vAlign w:val="center"/>
          </w:tcPr>
          <w:p w14:paraId="16E11B72" w14:textId="77777777" w:rsidR="003055F3" w:rsidRPr="007F235A" w:rsidRDefault="003055F3" w:rsidP="00B1418E">
            <w:pPr>
              <w:jc w:val="center"/>
              <w:rPr>
                <w:ins w:id="188" w:author="Julien PARC" w:date="2021-07-13T19:00:00Z"/>
                <w:b/>
                <w:sz w:val="22"/>
                <w:szCs w:val="22"/>
              </w:rPr>
            </w:pPr>
            <w:ins w:id="189" w:author="Julien PARC" w:date="2021-07-13T19:00:00Z">
              <w:r w:rsidRPr="007F235A">
                <w:rPr>
                  <w:b/>
                  <w:sz w:val="22"/>
                  <w:szCs w:val="22"/>
                </w:rPr>
                <w:t>Surface d’isolant (m²)</w:t>
              </w:r>
            </w:ins>
          </w:p>
        </w:tc>
      </w:tr>
      <w:tr w:rsidR="003055F3" w:rsidRPr="007F235A" w14:paraId="374C25BA" w14:textId="77777777" w:rsidTr="003055F3">
        <w:trPr>
          <w:trHeight w:val="510"/>
          <w:ins w:id="190" w:author="Julien PARC" w:date="2021-07-13T19:00:00Z"/>
        </w:trPr>
        <w:tc>
          <w:tcPr>
            <w:tcW w:w="1421" w:type="dxa"/>
            <w:tcBorders>
              <w:top w:val="single" w:sz="4" w:space="0" w:color="FFFFFF"/>
              <w:left w:val="single" w:sz="4" w:space="0" w:color="FFFFFF"/>
              <w:right w:val="single" w:sz="4" w:space="0" w:color="FFFFFF"/>
            </w:tcBorders>
            <w:vAlign w:val="center"/>
          </w:tcPr>
          <w:p w14:paraId="2E7D4A92" w14:textId="77777777" w:rsidR="003055F3" w:rsidRPr="007F235A" w:rsidRDefault="003055F3" w:rsidP="00B1418E">
            <w:pPr>
              <w:jc w:val="center"/>
              <w:rPr>
                <w:ins w:id="191" w:author="Julien PARC" w:date="2021-07-13T19:00:00Z"/>
                <w:sz w:val="22"/>
                <w:szCs w:val="22"/>
              </w:rPr>
            </w:pPr>
            <w:ins w:id="192" w:author="Julien PARC" w:date="2021-07-13T19:00:00Z">
              <w:r w:rsidRPr="007F235A">
                <w:rPr>
                  <w:sz w:val="22"/>
                  <w:szCs w:val="22"/>
                </w:rPr>
                <w:t>Zone climatique</w:t>
              </w:r>
            </w:ins>
          </w:p>
        </w:tc>
        <w:tc>
          <w:tcPr>
            <w:tcW w:w="3477" w:type="dxa"/>
            <w:tcBorders>
              <w:top w:val="single" w:sz="4" w:space="0" w:color="FFFFFF"/>
              <w:left w:val="single" w:sz="4" w:space="0" w:color="FFFFFF"/>
              <w:right w:val="single" w:sz="4" w:space="0" w:color="FFFFFF"/>
            </w:tcBorders>
            <w:vAlign w:val="center"/>
          </w:tcPr>
          <w:p w14:paraId="17A27FF5" w14:textId="77777777" w:rsidR="003055F3" w:rsidRPr="007F235A" w:rsidRDefault="003055F3" w:rsidP="00B1418E">
            <w:pPr>
              <w:jc w:val="center"/>
              <w:rPr>
                <w:ins w:id="193" w:author="Julien PARC" w:date="2021-07-13T19:00:00Z"/>
                <w:sz w:val="22"/>
                <w:szCs w:val="22"/>
              </w:rPr>
            </w:pPr>
            <w:ins w:id="194" w:author="Julien PARC" w:date="2021-07-13T19:00:00Z">
              <w:r w:rsidRPr="007F235A">
                <w:rPr>
                  <w:b/>
                  <w:sz w:val="22"/>
                  <w:szCs w:val="22"/>
                </w:rPr>
                <w:t>Montant en kWh cumac par m² d’isolant en fonction de la zone climatique</w:t>
              </w:r>
            </w:ins>
          </w:p>
        </w:tc>
        <w:tc>
          <w:tcPr>
            <w:tcW w:w="769" w:type="dxa"/>
            <w:tcBorders>
              <w:top w:val="single" w:sz="4" w:space="0" w:color="FFFFFF"/>
              <w:left w:val="single" w:sz="4" w:space="0" w:color="FFFFFF"/>
              <w:bottom w:val="single" w:sz="4" w:space="0" w:color="FFFFFF"/>
            </w:tcBorders>
            <w:vAlign w:val="center"/>
          </w:tcPr>
          <w:p w14:paraId="5013A754" w14:textId="77777777" w:rsidR="003055F3" w:rsidRPr="007F235A" w:rsidRDefault="003055F3" w:rsidP="00B1418E">
            <w:pPr>
              <w:jc w:val="center"/>
              <w:rPr>
                <w:ins w:id="195" w:author="Julien PARC" w:date="2021-07-13T19:00:00Z"/>
                <w:sz w:val="22"/>
                <w:szCs w:val="22"/>
              </w:rPr>
            </w:pPr>
          </w:p>
        </w:tc>
        <w:tc>
          <w:tcPr>
            <w:tcW w:w="1558" w:type="dxa"/>
            <w:vMerge w:val="restart"/>
            <w:vAlign w:val="center"/>
          </w:tcPr>
          <w:p w14:paraId="1D072CBE" w14:textId="77777777" w:rsidR="003055F3" w:rsidRPr="007F235A" w:rsidRDefault="003055F3" w:rsidP="00B1418E">
            <w:pPr>
              <w:jc w:val="center"/>
              <w:rPr>
                <w:ins w:id="196" w:author="Julien PARC" w:date="2021-07-13T19:00:00Z"/>
                <w:b/>
                <w:sz w:val="22"/>
                <w:szCs w:val="22"/>
              </w:rPr>
            </w:pPr>
            <w:ins w:id="197" w:author="Julien PARC" w:date="2021-07-13T19:00:00Z">
              <w:r w:rsidRPr="007F235A">
                <w:rPr>
                  <w:b/>
                  <w:sz w:val="22"/>
                  <w:szCs w:val="22"/>
                </w:rPr>
                <w:t>S</w:t>
              </w:r>
            </w:ins>
          </w:p>
        </w:tc>
      </w:tr>
      <w:tr w:rsidR="003055F3" w:rsidRPr="007F235A" w14:paraId="0CD3C7F8" w14:textId="77777777" w:rsidTr="003055F3">
        <w:trPr>
          <w:trHeight w:val="510"/>
          <w:ins w:id="198" w:author="Julien PARC" w:date="2021-07-13T19:00:00Z"/>
        </w:trPr>
        <w:tc>
          <w:tcPr>
            <w:tcW w:w="1421" w:type="dxa"/>
            <w:vAlign w:val="center"/>
          </w:tcPr>
          <w:p w14:paraId="7F502CF4" w14:textId="77777777" w:rsidR="003055F3" w:rsidRPr="007F235A" w:rsidRDefault="003055F3" w:rsidP="00B1418E">
            <w:pPr>
              <w:jc w:val="center"/>
              <w:rPr>
                <w:ins w:id="199" w:author="Julien PARC" w:date="2021-07-13T19:00:00Z"/>
                <w:sz w:val="22"/>
                <w:szCs w:val="22"/>
              </w:rPr>
            </w:pPr>
            <w:ins w:id="200" w:author="Julien PARC" w:date="2021-07-13T19:00:00Z">
              <w:r w:rsidRPr="007F235A">
                <w:rPr>
                  <w:sz w:val="22"/>
                  <w:szCs w:val="22"/>
                </w:rPr>
                <w:t>H1</w:t>
              </w:r>
            </w:ins>
          </w:p>
        </w:tc>
        <w:tc>
          <w:tcPr>
            <w:tcW w:w="3477" w:type="dxa"/>
            <w:vAlign w:val="center"/>
          </w:tcPr>
          <w:p w14:paraId="41D98B6B" w14:textId="546145FB" w:rsidR="003055F3" w:rsidRPr="00F47C04" w:rsidRDefault="00596A7A" w:rsidP="00B1418E">
            <w:pPr>
              <w:jc w:val="center"/>
              <w:rPr>
                <w:ins w:id="201" w:author="Julien PARC" w:date="2021-07-13T19:00:00Z"/>
                <w:b/>
                <w:bCs/>
                <w:sz w:val="22"/>
                <w:szCs w:val="22"/>
              </w:rPr>
            </w:pPr>
            <w:ins w:id="202" w:author="Julien PARC" w:date="2021-08-06T15:41:00Z">
              <w:r>
                <w:rPr>
                  <w:b/>
                  <w:bCs/>
                </w:rPr>
                <w:t>13</w:t>
              </w:r>
            </w:ins>
            <w:ins w:id="203" w:author="Julien PARC" w:date="2021-07-13T19:00:00Z">
              <w:r w:rsidR="003055F3">
                <w:rPr>
                  <w:b/>
                  <w:bCs/>
                </w:rPr>
                <w:t>00</w:t>
              </w:r>
            </w:ins>
          </w:p>
        </w:tc>
        <w:tc>
          <w:tcPr>
            <w:tcW w:w="769" w:type="dxa"/>
            <w:vMerge w:val="restart"/>
            <w:tcBorders>
              <w:top w:val="single" w:sz="4" w:space="0" w:color="FFFFFF"/>
            </w:tcBorders>
            <w:vAlign w:val="center"/>
          </w:tcPr>
          <w:p w14:paraId="51C66E99" w14:textId="77777777" w:rsidR="003055F3" w:rsidRPr="007F235A" w:rsidRDefault="003055F3" w:rsidP="00B1418E">
            <w:pPr>
              <w:jc w:val="center"/>
              <w:rPr>
                <w:ins w:id="204" w:author="Julien PARC" w:date="2021-07-13T19:00:00Z"/>
                <w:b/>
                <w:bCs/>
                <w:sz w:val="22"/>
                <w:szCs w:val="22"/>
              </w:rPr>
            </w:pPr>
            <w:ins w:id="205" w:author="Julien PARC" w:date="2021-07-13T19:00:00Z">
              <w:r w:rsidRPr="007F235A">
                <w:rPr>
                  <w:b/>
                  <w:bCs/>
                  <w:sz w:val="22"/>
                  <w:szCs w:val="22"/>
                </w:rPr>
                <w:t>X</w:t>
              </w:r>
            </w:ins>
          </w:p>
        </w:tc>
        <w:tc>
          <w:tcPr>
            <w:tcW w:w="1558" w:type="dxa"/>
            <w:vMerge/>
            <w:vAlign w:val="center"/>
          </w:tcPr>
          <w:p w14:paraId="448DBE8C" w14:textId="77777777" w:rsidR="003055F3" w:rsidRPr="007F235A" w:rsidRDefault="003055F3" w:rsidP="00B1418E">
            <w:pPr>
              <w:jc w:val="center"/>
              <w:rPr>
                <w:ins w:id="206" w:author="Julien PARC" w:date="2021-07-13T19:00:00Z"/>
                <w:b/>
                <w:bCs/>
                <w:sz w:val="22"/>
                <w:szCs w:val="22"/>
              </w:rPr>
            </w:pPr>
          </w:p>
        </w:tc>
      </w:tr>
      <w:tr w:rsidR="003055F3" w:rsidRPr="007F235A" w14:paraId="36E58A1C" w14:textId="77777777" w:rsidTr="00B1418E">
        <w:trPr>
          <w:trHeight w:val="510"/>
          <w:ins w:id="207" w:author="Julien PARC" w:date="2021-07-13T19:00:00Z"/>
        </w:trPr>
        <w:tc>
          <w:tcPr>
            <w:tcW w:w="1421" w:type="dxa"/>
            <w:vAlign w:val="center"/>
          </w:tcPr>
          <w:p w14:paraId="33AB3708" w14:textId="77777777" w:rsidR="003055F3" w:rsidRPr="007F235A" w:rsidRDefault="003055F3" w:rsidP="00B1418E">
            <w:pPr>
              <w:jc w:val="center"/>
              <w:rPr>
                <w:ins w:id="208" w:author="Julien PARC" w:date="2021-07-13T19:00:00Z"/>
                <w:sz w:val="22"/>
                <w:szCs w:val="22"/>
              </w:rPr>
            </w:pPr>
            <w:ins w:id="209" w:author="Julien PARC" w:date="2021-07-13T19:00:00Z">
              <w:r w:rsidRPr="007F235A">
                <w:rPr>
                  <w:sz w:val="22"/>
                  <w:szCs w:val="22"/>
                </w:rPr>
                <w:t>H2</w:t>
              </w:r>
            </w:ins>
          </w:p>
        </w:tc>
        <w:tc>
          <w:tcPr>
            <w:tcW w:w="3477" w:type="dxa"/>
            <w:vAlign w:val="center"/>
          </w:tcPr>
          <w:p w14:paraId="4A6B01C0" w14:textId="2ABA280D" w:rsidR="003055F3" w:rsidRPr="00F47C04" w:rsidRDefault="00596A7A" w:rsidP="00B1418E">
            <w:pPr>
              <w:jc w:val="center"/>
              <w:rPr>
                <w:ins w:id="210" w:author="Julien PARC" w:date="2021-07-13T19:00:00Z"/>
                <w:b/>
                <w:bCs/>
                <w:sz w:val="22"/>
                <w:szCs w:val="22"/>
              </w:rPr>
            </w:pPr>
            <w:ins w:id="211" w:author="Julien PARC" w:date="2021-08-06T15:41:00Z">
              <w:r>
                <w:rPr>
                  <w:b/>
                  <w:bCs/>
                </w:rPr>
                <w:t>11</w:t>
              </w:r>
            </w:ins>
            <w:ins w:id="212" w:author="Julien PARC" w:date="2021-07-13T19:00:00Z">
              <w:r w:rsidR="003055F3">
                <w:rPr>
                  <w:b/>
                  <w:bCs/>
                </w:rPr>
                <w:t>00</w:t>
              </w:r>
            </w:ins>
          </w:p>
        </w:tc>
        <w:tc>
          <w:tcPr>
            <w:tcW w:w="769" w:type="dxa"/>
            <w:vMerge/>
            <w:vAlign w:val="center"/>
          </w:tcPr>
          <w:p w14:paraId="062F0669" w14:textId="77777777" w:rsidR="003055F3" w:rsidRPr="007F235A" w:rsidRDefault="003055F3" w:rsidP="00B1418E">
            <w:pPr>
              <w:jc w:val="center"/>
              <w:rPr>
                <w:ins w:id="213" w:author="Julien PARC" w:date="2021-07-13T19:00:00Z"/>
                <w:b/>
                <w:bCs/>
                <w:sz w:val="22"/>
                <w:szCs w:val="22"/>
              </w:rPr>
            </w:pPr>
          </w:p>
        </w:tc>
        <w:tc>
          <w:tcPr>
            <w:tcW w:w="1558" w:type="dxa"/>
            <w:vMerge/>
            <w:vAlign w:val="center"/>
          </w:tcPr>
          <w:p w14:paraId="55158D96" w14:textId="77777777" w:rsidR="003055F3" w:rsidRPr="007F235A" w:rsidRDefault="003055F3" w:rsidP="00B1418E">
            <w:pPr>
              <w:jc w:val="center"/>
              <w:rPr>
                <w:ins w:id="214" w:author="Julien PARC" w:date="2021-07-13T19:00:00Z"/>
                <w:b/>
                <w:bCs/>
                <w:sz w:val="22"/>
                <w:szCs w:val="22"/>
              </w:rPr>
            </w:pPr>
          </w:p>
        </w:tc>
      </w:tr>
      <w:tr w:rsidR="003055F3" w:rsidRPr="007F235A" w14:paraId="3F45DB97" w14:textId="77777777" w:rsidTr="00B1418E">
        <w:trPr>
          <w:trHeight w:val="510"/>
          <w:ins w:id="215" w:author="Julien PARC" w:date="2021-07-13T19:00:00Z"/>
        </w:trPr>
        <w:tc>
          <w:tcPr>
            <w:tcW w:w="1421" w:type="dxa"/>
            <w:vAlign w:val="center"/>
          </w:tcPr>
          <w:p w14:paraId="1EF02D1D" w14:textId="77777777" w:rsidR="003055F3" w:rsidRPr="007F235A" w:rsidRDefault="003055F3" w:rsidP="00B1418E">
            <w:pPr>
              <w:jc w:val="center"/>
              <w:rPr>
                <w:ins w:id="216" w:author="Julien PARC" w:date="2021-07-13T19:00:00Z"/>
                <w:sz w:val="22"/>
                <w:szCs w:val="22"/>
              </w:rPr>
            </w:pPr>
            <w:ins w:id="217" w:author="Julien PARC" w:date="2021-07-13T19:00:00Z">
              <w:r w:rsidRPr="007F235A">
                <w:rPr>
                  <w:sz w:val="22"/>
                  <w:szCs w:val="22"/>
                </w:rPr>
                <w:t>H3</w:t>
              </w:r>
            </w:ins>
          </w:p>
        </w:tc>
        <w:tc>
          <w:tcPr>
            <w:tcW w:w="3477" w:type="dxa"/>
            <w:vAlign w:val="center"/>
          </w:tcPr>
          <w:p w14:paraId="7EFF7C4F" w14:textId="2A1114D0" w:rsidR="003055F3" w:rsidRPr="00F47C04" w:rsidRDefault="003C2EB5" w:rsidP="00B1418E">
            <w:pPr>
              <w:jc w:val="center"/>
              <w:rPr>
                <w:ins w:id="218" w:author="Julien PARC" w:date="2021-07-13T19:00:00Z"/>
                <w:b/>
                <w:bCs/>
                <w:sz w:val="22"/>
                <w:szCs w:val="22"/>
              </w:rPr>
            </w:pPr>
            <w:ins w:id="219" w:author="Julien PARC" w:date="2021-08-31T11:51:00Z">
              <w:r>
                <w:rPr>
                  <w:b/>
                  <w:bCs/>
                </w:rPr>
                <w:t>7</w:t>
              </w:r>
            </w:ins>
            <w:ins w:id="220" w:author="Julien PARC" w:date="2021-09-01T09:39:00Z">
              <w:r w:rsidR="00C21535">
                <w:rPr>
                  <w:b/>
                  <w:bCs/>
                </w:rPr>
                <w:t>4</w:t>
              </w:r>
            </w:ins>
            <w:ins w:id="221" w:author="Julien PARC" w:date="2021-08-31T11:51:00Z">
              <w:r>
                <w:rPr>
                  <w:b/>
                  <w:bCs/>
                </w:rPr>
                <w:t>0</w:t>
              </w:r>
            </w:ins>
          </w:p>
        </w:tc>
        <w:tc>
          <w:tcPr>
            <w:tcW w:w="769" w:type="dxa"/>
            <w:vMerge/>
            <w:vAlign w:val="center"/>
          </w:tcPr>
          <w:p w14:paraId="2A50ED8B" w14:textId="77777777" w:rsidR="003055F3" w:rsidRPr="007F235A" w:rsidRDefault="003055F3" w:rsidP="00B1418E">
            <w:pPr>
              <w:jc w:val="center"/>
              <w:rPr>
                <w:ins w:id="222" w:author="Julien PARC" w:date="2021-07-13T19:00:00Z"/>
                <w:b/>
                <w:bCs/>
                <w:sz w:val="22"/>
                <w:szCs w:val="22"/>
              </w:rPr>
            </w:pPr>
          </w:p>
        </w:tc>
        <w:tc>
          <w:tcPr>
            <w:tcW w:w="1558" w:type="dxa"/>
            <w:vMerge/>
            <w:vAlign w:val="center"/>
          </w:tcPr>
          <w:p w14:paraId="7DB5B74C" w14:textId="77777777" w:rsidR="003055F3" w:rsidRPr="007F235A" w:rsidRDefault="003055F3" w:rsidP="00B1418E">
            <w:pPr>
              <w:jc w:val="center"/>
              <w:rPr>
                <w:ins w:id="223" w:author="Julien PARC" w:date="2021-07-13T19:00:00Z"/>
                <w:b/>
                <w:bCs/>
                <w:sz w:val="22"/>
                <w:szCs w:val="22"/>
              </w:rPr>
            </w:pPr>
          </w:p>
        </w:tc>
      </w:tr>
    </w:tbl>
    <w:p w14:paraId="269D6A3F" w14:textId="77777777" w:rsidR="00C07B18" w:rsidRDefault="00C07B18" w:rsidP="00C07B18">
      <w:pPr>
        <w:ind w:right="-284"/>
      </w:pPr>
    </w:p>
    <w:p w14:paraId="0001CCCE" w14:textId="77777777" w:rsidR="00C07B18" w:rsidRDefault="00C07B18" w:rsidP="00C07B18">
      <w:pPr>
        <w:pageBreakBefore/>
        <w:ind w:right="-284"/>
        <w:jc w:val="center"/>
        <w:rPr>
          <w:b/>
          <w:bCs/>
        </w:rPr>
      </w:pPr>
      <w:r>
        <w:rPr>
          <w:b/>
          <w:bCs/>
        </w:rPr>
        <w:lastRenderedPageBreak/>
        <w:t>Annexe 1 à la fiche d’opération standardisée BAR-EN-102,</w:t>
      </w:r>
    </w:p>
    <w:p w14:paraId="601AAD1C" w14:textId="77777777" w:rsidR="00C07B18" w:rsidRDefault="00C07B18" w:rsidP="00C07B18">
      <w:pPr>
        <w:tabs>
          <w:tab w:val="center" w:pos="0"/>
          <w:tab w:val="left" w:pos="7725"/>
        </w:tabs>
        <w:jc w:val="center"/>
        <w:rPr>
          <w:sz w:val="22"/>
          <w:szCs w:val="22"/>
        </w:rPr>
      </w:pPr>
      <w:r>
        <w:rPr>
          <w:b/>
          <w:bCs/>
        </w:rPr>
        <w:t>définissant le contenu de la partie A de l’attestation sur l’honneur</w:t>
      </w:r>
    </w:p>
    <w:p w14:paraId="7A7006CD" w14:textId="77777777" w:rsidR="00C07B18" w:rsidRDefault="00C07B18" w:rsidP="00C07B18">
      <w:pPr>
        <w:tabs>
          <w:tab w:val="center" w:pos="0"/>
          <w:tab w:val="left" w:pos="7725"/>
        </w:tabs>
        <w:jc w:val="both"/>
        <w:rPr>
          <w:b/>
          <w:bCs/>
          <w:sz w:val="20"/>
          <w:szCs w:val="20"/>
        </w:rPr>
      </w:pPr>
    </w:p>
    <w:p w14:paraId="36C1E94C" w14:textId="77777777" w:rsidR="00C07B18" w:rsidRDefault="00C07B18" w:rsidP="00C07B18">
      <w:pPr>
        <w:tabs>
          <w:tab w:val="center" w:pos="0"/>
          <w:tab w:val="left" w:pos="7725"/>
        </w:tabs>
        <w:jc w:val="both"/>
        <w:rPr>
          <w:rFonts w:eastAsia="Arial"/>
          <w:sz w:val="21"/>
          <w:szCs w:val="21"/>
        </w:rPr>
      </w:pPr>
      <w:r>
        <w:rPr>
          <w:b/>
          <w:bCs/>
          <w:sz w:val="22"/>
          <w:szCs w:val="22"/>
        </w:rPr>
        <w:t xml:space="preserve">A/ BAR-EN-102 (v.A14.1) : </w:t>
      </w:r>
      <w:r>
        <w:rPr>
          <w:rFonts w:eastAsia="Arial"/>
          <w:b/>
          <w:bCs/>
          <w:sz w:val="22"/>
          <w:szCs w:val="22"/>
        </w:rPr>
        <w:t>Mise en place d’un doublage isolant (complexe ou sur ossature) sur mur(s) en façade ou en pignon</w:t>
      </w:r>
    </w:p>
    <w:p w14:paraId="481FE825" w14:textId="77777777" w:rsidR="00C07B18" w:rsidRDefault="00C07B18" w:rsidP="00C07B18">
      <w:pPr>
        <w:tabs>
          <w:tab w:val="left" w:pos="7725"/>
        </w:tabs>
        <w:jc w:val="both"/>
        <w:rPr>
          <w:rFonts w:eastAsia="Arial"/>
          <w:sz w:val="21"/>
          <w:szCs w:val="21"/>
        </w:rPr>
      </w:pPr>
    </w:p>
    <w:p w14:paraId="0B199DA0" w14:textId="77777777" w:rsidR="00C07B18" w:rsidRDefault="00C07B18" w:rsidP="00C07B18">
      <w:pPr>
        <w:tabs>
          <w:tab w:val="left" w:pos="7725"/>
        </w:tabs>
        <w:spacing w:line="276" w:lineRule="auto"/>
        <w:jc w:val="both"/>
        <w:rPr>
          <w:rFonts w:eastAsia="Arial"/>
          <w:sz w:val="20"/>
          <w:szCs w:val="20"/>
        </w:rPr>
      </w:pPr>
      <w:r>
        <w:rPr>
          <w:rFonts w:eastAsia="Arial"/>
          <w:sz w:val="20"/>
          <w:szCs w:val="20"/>
        </w:rPr>
        <w:t>*Date d’engagement de l'opération (ex : date d’acceptation du devis) : …..........................</w:t>
      </w:r>
    </w:p>
    <w:p w14:paraId="70C0AFDB" w14:textId="77777777" w:rsidR="00C07B18" w:rsidRDefault="00C07B18" w:rsidP="00C07B18">
      <w:pPr>
        <w:tabs>
          <w:tab w:val="left" w:pos="7725"/>
        </w:tabs>
        <w:spacing w:line="276" w:lineRule="auto"/>
        <w:jc w:val="both"/>
        <w:rPr>
          <w:rFonts w:eastAsia="Arial"/>
          <w:sz w:val="20"/>
          <w:szCs w:val="20"/>
        </w:rPr>
      </w:pPr>
      <w:r>
        <w:rPr>
          <w:rFonts w:eastAsia="Arial"/>
          <w:sz w:val="20"/>
          <w:szCs w:val="20"/>
        </w:rPr>
        <w:t>Date de preuve de réalisation de l’opération (ex : date de la facture) : ….........................</w:t>
      </w:r>
    </w:p>
    <w:p w14:paraId="2B274F42" w14:textId="77777777" w:rsidR="00C07B18" w:rsidRDefault="00C07B18" w:rsidP="00C07B18">
      <w:pPr>
        <w:tabs>
          <w:tab w:val="left" w:pos="7725"/>
        </w:tabs>
        <w:spacing w:line="276" w:lineRule="auto"/>
        <w:jc w:val="both"/>
        <w:rPr>
          <w:rFonts w:eastAsia="Arial"/>
          <w:sz w:val="20"/>
          <w:szCs w:val="20"/>
        </w:rPr>
      </w:pPr>
      <w:r>
        <w:rPr>
          <w:rFonts w:eastAsia="Arial"/>
          <w:sz w:val="20"/>
          <w:szCs w:val="20"/>
        </w:rPr>
        <w:t>Référence de la facture : ….........................</w:t>
      </w:r>
    </w:p>
    <w:p w14:paraId="1E1863A1" w14:textId="77777777" w:rsidR="00C07B18" w:rsidRDefault="00C07B18" w:rsidP="00C07B18">
      <w:pPr>
        <w:tabs>
          <w:tab w:val="left" w:pos="7725"/>
        </w:tabs>
        <w:spacing w:line="276" w:lineRule="auto"/>
        <w:jc w:val="both"/>
        <w:rPr>
          <w:rFonts w:eastAsia="Arial"/>
          <w:sz w:val="20"/>
          <w:szCs w:val="20"/>
        </w:rPr>
      </w:pPr>
      <w:r>
        <w:rPr>
          <w:rFonts w:eastAsia="Arial"/>
          <w:sz w:val="20"/>
          <w:szCs w:val="20"/>
        </w:rPr>
        <w:t>* Pour les personnes morales : nom du site des travaux ou nom de la copropriété : ….........................</w:t>
      </w:r>
    </w:p>
    <w:p w14:paraId="28B2EA5C" w14:textId="77777777" w:rsidR="00C07B18" w:rsidRDefault="00C07B18" w:rsidP="00C07B18">
      <w:pPr>
        <w:tabs>
          <w:tab w:val="left" w:pos="7725"/>
        </w:tabs>
        <w:spacing w:line="276" w:lineRule="auto"/>
        <w:jc w:val="both"/>
        <w:rPr>
          <w:rFonts w:eastAsia="Arial"/>
          <w:sz w:val="20"/>
          <w:szCs w:val="20"/>
        </w:rPr>
      </w:pPr>
      <w:r>
        <w:rPr>
          <w:rFonts w:eastAsia="Arial"/>
          <w:sz w:val="20"/>
          <w:szCs w:val="20"/>
        </w:rPr>
        <w:t>*Adresse des travaux : ….........................</w:t>
      </w:r>
    </w:p>
    <w:p w14:paraId="72D5A136" w14:textId="77777777" w:rsidR="00C07B18" w:rsidRDefault="00C07B18" w:rsidP="00C07B18">
      <w:pPr>
        <w:tabs>
          <w:tab w:val="left" w:pos="7725"/>
        </w:tabs>
        <w:spacing w:line="276" w:lineRule="auto"/>
        <w:jc w:val="both"/>
        <w:rPr>
          <w:rFonts w:eastAsia="Arial"/>
          <w:sz w:val="20"/>
          <w:szCs w:val="20"/>
        </w:rPr>
      </w:pPr>
      <w:r>
        <w:rPr>
          <w:rFonts w:eastAsia="Arial"/>
          <w:sz w:val="20"/>
          <w:szCs w:val="20"/>
        </w:rPr>
        <w:t>Complément d’adresse : ….........................</w:t>
      </w:r>
    </w:p>
    <w:p w14:paraId="08969400" w14:textId="77777777" w:rsidR="00C07B18" w:rsidRDefault="00C07B18" w:rsidP="00C07B18">
      <w:pPr>
        <w:tabs>
          <w:tab w:val="left" w:pos="7725"/>
        </w:tabs>
        <w:spacing w:line="276" w:lineRule="auto"/>
        <w:jc w:val="both"/>
        <w:rPr>
          <w:rFonts w:eastAsia="Arial"/>
          <w:sz w:val="20"/>
          <w:szCs w:val="20"/>
        </w:rPr>
      </w:pPr>
      <w:r>
        <w:rPr>
          <w:rFonts w:eastAsia="Arial"/>
          <w:sz w:val="20"/>
          <w:szCs w:val="20"/>
        </w:rPr>
        <w:t>*Code postal : ….........................</w:t>
      </w:r>
    </w:p>
    <w:p w14:paraId="13B86F63" w14:textId="77777777" w:rsidR="00C07B18" w:rsidRDefault="00C07B18" w:rsidP="00C07B18">
      <w:pPr>
        <w:tabs>
          <w:tab w:val="left" w:pos="7725"/>
        </w:tabs>
        <w:spacing w:line="276" w:lineRule="auto"/>
        <w:jc w:val="both"/>
        <w:rPr>
          <w:sz w:val="20"/>
          <w:szCs w:val="20"/>
        </w:rPr>
      </w:pPr>
      <w:r>
        <w:rPr>
          <w:rFonts w:eastAsia="Arial"/>
          <w:sz w:val="20"/>
          <w:szCs w:val="20"/>
        </w:rPr>
        <w:t>*Ville : ….........................</w:t>
      </w:r>
    </w:p>
    <w:p w14:paraId="2595E2F6" w14:textId="77777777" w:rsidR="00C07B18" w:rsidRDefault="00C07B18" w:rsidP="00C07B18">
      <w:pPr>
        <w:tabs>
          <w:tab w:val="left" w:pos="7725"/>
        </w:tabs>
        <w:spacing w:line="276" w:lineRule="auto"/>
        <w:jc w:val="both"/>
        <w:rPr>
          <w:sz w:val="20"/>
          <w:szCs w:val="20"/>
        </w:rPr>
      </w:pPr>
    </w:p>
    <w:p w14:paraId="0230C17A" w14:textId="77777777" w:rsidR="00C07B18" w:rsidRDefault="00C07B18" w:rsidP="00C07B18">
      <w:pPr>
        <w:tabs>
          <w:tab w:val="left" w:pos="7725"/>
        </w:tabs>
        <w:spacing w:line="276" w:lineRule="auto"/>
        <w:jc w:val="both"/>
        <w:rPr>
          <w:rFonts w:eastAsia="Arial"/>
          <w:sz w:val="20"/>
          <w:szCs w:val="20"/>
        </w:rPr>
      </w:pPr>
      <w:r>
        <w:rPr>
          <w:rFonts w:eastAsia="Arial"/>
          <w:sz w:val="20"/>
          <w:szCs w:val="20"/>
        </w:rPr>
        <w:t xml:space="preserve">*Bâtiment résidentiel existant depuis plus de 2 ans à la date d'engagement de l'opération :    </w:t>
      </w:r>
      <w:r>
        <w:rPr>
          <w:sz w:val="20"/>
          <w:szCs w:val="20"/>
        </w:rPr>
        <w:t>□</w:t>
      </w:r>
      <w:r>
        <w:rPr>
          <w:rFonts w:eastAsia="Arial"/>
          <w:sz w:val="20"/>
          <w:szCs w:val="20"/>
        </w:rPr>
        <w:t xml:space="preserve"> OUI               </w:t>
      </w:r>
      <w:r>
        <w:rPr>
          <w:sz w:val="20"/>
          <w:szCs w:val="20"/>
        </w:rPr>
        <w:t xml:space="preserve">□ </w:t>
      </w:r>
      <w:r>
        <w:rPr>
          <w:rFonts w:eastAsia="Arial"/>
          <w:sz w:val="20"/>
          <w:szCs w:val="20"/>
        </w:rPr>
        <w:t>NON</w:t>
      </w:r>
    </w:p>
    <w:p w14:paraId="237B0B16" w14:textId="77777777" w:rsidR="00C07B18" w:rsidRDefault="00C07B18" w:rsidP="00C07B18">
      <w:pPr>
        <w:tabs>
          <w:tab w:val="left" w:pos="7725"/>
        </w:tabs>
        <w:spacing w:line="276" w:lineRule="auto"/>
        <w:jc w:val="both"/>
        <w:rPr>
          <w:sz w:val="20"/>
          <w:szCs w:val="20"/>
        </w:rPr>
      </w:pPr>
      <w:r>
        <w:rPr>
          <w:rFonts w:eastAsia="Arial"/>
          <w:sz w:val="20"/>
          <w:szCs w:val="20"/>
        </w:rPr>
        <w:t xml:space="preserve">*Énergie de chauffage :      </w:t>
      </w:r>
      <w:r>
        <w:rPr>
          <w:sz w:val="20"/>
          <w:szCs w:val="20"/>
        </w:rPr>
        <w:t>□</w:t>
      </w:r>
      <w:r>
        <w:rPr>
          <w:rFonts w:eastAsia="Arial"/>
          <w:sz w:val="20"/>
          <w:szCs w:val="20"/>
        </w:rPr>
        <w:t xml:space="preserve"> Électricité  </w:t>
      </w:r>
      <w:r>
        <w:rPr>
          <w:sz w:val="20"/>
          <w:szCs w:val="20"/>
        </w:rPr>
        <w:t xml:space="preserve">              □ </w:t>
      </w:r>
      <w:r>
        <w:rPr>
          <w:rFonts w:eastAsia="Arial"/>
          <w:sz w:val="20"/>
          <w:szCs w:val="20"/>
        </w:rPr>
        <w:t>Combusti</w:t>
      </w:r>
      <w:r>
        <w:rPr>
          <w:sz w:val="20"/>
          <w:szCs w:val="20"/>
        </w:rPr>
        <w:t>ble</w:t>
      </w:r>
    </w:p>
    <w:p w14:paraId="42651373" w14:textId="77777777" w:rsidR="00C07B18" w:rsidRDefault="00C07B18" w:rsidP="00C07B18">
      <w:pPr>
        <w:tabs>
          <w:tab w:val="left" w:pos="7725"/>
        </w:tabs>
        <w:spacing w:line="276" w:lineRule="auto"/>
        <w:jc w:val="both"/>
        <w:rPr>
          <w:sz w:val="20"/>
          <w:szCs w:val="20"/>
        </w:rPr>
      </w:pPr>
    </w:p>
    <w:p w14:paraId="3AA8060F" w14:textId="77777777" w:rsidR="00C07B18" w:rsidRDefault="00C07B18" w:rsidP="00C07B18">
      <w:pPr>
        <w:tabs>
          <w:tab w:val="left" w:pos="7725"/>
        </w:tabs>
        <w:spacing w:line="276" w:lineRule="auto"/>
        <w:jc w:val="both"/>
        <w:rPr>
          <w:rFonts w:eastAsia="Arial"/>
          <w:sz w:val="20"/>
          <w:szCs w:val="20"/>
        </w:rPr>
      </w:pPr>
      <w:r>
        <w:rPr>
          <w:rFonts w:eastAsia="Arial"/>
          <w:sz w:val="20"/>
          <w:szCs w:val="20"/>
        </w:rPr>
        <w:t>Caractéristiques de l'isolant posé</w:t>
      </w:r>
      <w:r>
        <w:rPr>
          <w:rFonts w:eastAsia="Arial"/>
          <w:b/>
          <w:bCs/>
          <w:sz w:val="20"/>
          <w:szCs w:val="20"/>
        </w:rPr>
        <w:t xml:space="preserve"> </w:t>
      </w:r>
      <w:r>
        <w:rPr>
          <w:rFonts w:eastAsia="Arial"/>
          <w:sz w:val="20"/>
          <w:szCs w:val="20"/>
        </w:rPr>
        <w:t>en façade ou en pignon </w:t>
      </w:r>
      <w:r>
        <w:rPr>
          <w:rFonts w:eastAsia="Arial"/>
          <w:b/>
          <w:bCs/>
          <w:sz w:val="20"/>
          <w:szCs w:val="20"/>
        </w:rPr>
        <w:t>:</w:t>
      </w:r>
    </w:p>
    <w:p w14:paraId="5AFD3AC6" w14:textId="77777777" w:rsidR="00C07B18" w:rsidRDefault="00C07B18" w:rsidP="00C07B18">
      <w:pPr>
        <w:tabs>
          <w:tab w:val="left" w:pos="7725"/>
        </w:tabs>
        <w:jc w:val="both"/>
        <w:rPr>
          <w:rFonts w:eastAsia="Arial"/>
          <w:sz w:val="20"/>
          <w:szCs w:val="20"/>
        </w:rPr>
      </w:pPr>
      <w:r>
        <w:rPr>
          <w:rFonts w:eastAsia="Arial"/>
          <w:sz w:val="20"/>
          <w:szCs w:val="20"/>
        </w:rPr>
        <w:t>*Surface d’isolant posé (m²) : ….........................</w:t>
      </w:r>
    </w:p>
    <w:p w14:paraId="3FC4A927" w14:textId="77777777" w:rsidR="00C07B18" w:rsidRDefault="00C07B18" w:rsidP="00C07B18">
      <w:pPr>
        <w:tabs>
          <w:tab w:val="left" w:pos="7725"/>
        </w:tabs>
        <w:jc w:val="both"/>
        <w:rPr>
          <w:rFonts w:eastAsia="Arial"/>
          <w:sz w:val="20"/>
          <w:szCs w:val="20"/>
        </w:rPr>
      </w:pPr>
      <w:r>
        <w:rPr>
          <w:rFonts w:eastAsia="Arial"/>
          <w:sz w:val="20"/>
          <w:szCs w:val="20"/>
        </w:rPr>
        <w:t>*Résistance thermique : R (m².K/W) : ….........................</w:t>
      </w:r>
    </w:p>
    <w:p w14:paraId="769A143B" w14:textId="77777777" w:rsidR="00C07B18" w:rsidRDefault="00C07B18" w:rsidP="00C07B18">
      <w:pPr>
        <w:tabs>
          <w:tab w:val="left" w:pos="7725"/>
        </w:tabs>
        <w:jc w:val="both"/>
        <w:rPr>
          <w:rFonts w:eastAsia="Arial"/>
          <w:sz w:val="20"/>
          <w:szCs w:val="20"/>
        </w:rPr>
      </w:pPr>
      <w:r>
        <w:rPr>
          <w:rFonts w:eastAsia="Arial"/>
          <w:sz w:val="20"/>
          <w:szCs w:val="20"/>
        </w:rPr>
        <w:t>A ne remplir que si la résistance thermique n’est pas mentionnée sur la preuve de réalisation de l’opération :</w:t>
      </w:r>
    </w:p>
    <w:p w14:paraId="10071E30" w14:textId="77777777" w:rsidR="00C07B18" w:rsidRDefault="00C07B18" w:rsidP="00C07B18">
      <w:pPr>
        <w:tabs>
          <w:tab w:val="left" w:pos="7725"/>
        </w:tabs>
        <w:jc w:val="both"/>
        <w:rPr>
          <w:rFonts w:eastAsia="Arial"/>
          <w:sz w:val="20"/>
          <w:szCs w:val="20"/>
        </w:rPr>
      </w:pPr>
      <w:r>
        <w:rPr>
          <w:rFonts w:eastAsia="Arial"/>
          <w:sz w:val="20"/>
          <w:szCs w:val="20"/>
        </w:rPr>
        <w:t>*Épaisseur (mm) : ….........................</w:t>
      </w:r>
    </w:p>
    <w:p w14:paraId="7C1DC990" w14:textId="77777777" w:rsidR="00C07B18" w:rsidRDefault="00C07B18" w:rsidP="00C07B18">
      <w:pPr>
        <w:tabs>
          <w:tab w:val="left" w:pos="7725"/>
        </w:tabs>
        <w:jc w:val="both"/>
        <w:rPr>
          <w:rFonts w:eastAsia="Arial"/>
          <w:sz w:val="20"/>
          <w:szCs w:val="20"/>
        </w:rPr>
      </w:pPr>
    </w:p>
    <w:p w14:paraId="1DCA8703" w14:textId="77777777" w:rsidR="00C07B18" w:rsidRDefault="00C07B18" w:rsidP="00C07B18">
      <w:pPr>
        <w:tabs>
          <w:tab w:val="left" w:pos="7725"/>
        </w:tabs>
        <w:jc w:val="both"/>
        <w:rPr>
          <w:rFonts w:eastAsia="Arial"/>
          <w:sz w:val="20"/>
          <w:szCs w:val="20"/>
        </w:rPr>
      </w:pPr>
      <w:r>
        <w:rPr>
          <w:rFonts w:eastAsia="Arial"/>
          <w:sz w:val="20"/>
          <w:szCs w:val="20"/>
        </w:rPr>
        <w:t xml:space="preserve">A ne remplir que si les marque et </w:t>
      </w:r>
      <w:r>
        <w:rPr>
          <w:rFonts w:eastAsia="Arial"/>
          <w:sz w:val="20"/>
          <w:szCs w:val="20"/>
          <w:lang w:bidi="hi-IN"/>
        </w:rPr>
        <w:t>référence</w:t>
      </w:r>
      <w:r>
        <w:rPr>
          <w:rFonts w:eastAsia="Arial"/>
          <w:sz w:val="20"/>
          <w:szCs w:val="20"/>
        </w:rPr>
        <w:t xml:space="preserve"> de l’isolant posé ne sont pas mentionnées sur la preuve de réalisation de l’opération :</w:t>
      </w:r>
    </w:p>
    <w:p w14:paraId="7DAA2E91" w14:textId="77777777" w:rsidR="00C07B18" w:rsidRDefault="00C07B18" w:rsidP="00C07B18">
      <w:pPr>
        <w:tabs>
          <w:tab w:val="left" w:pos="7725"/>
        </w:tabs>
        <w:jc w:val="both"/>
        <w:rPr>
          <w:rFonts w:eastAsia="Arial"/>
          <w:sz w:val="20"/>
          <w:szCs w:val="20"/>
        </w:rPr>
      </w:pPr>
      <w:r>
        <w:rPr>
          <w:rFonts w:eastAsia="Arial"/>
          <w:sz w:val="20"/>
          <w:szCs w:val="20"/>
        </w:rPr>
        <w:t>*Marque(s) : ….........................</w:t>
      </w:r>
    </w:p>
    <w:p w14:paraId="04C95E86" w14:textId="77777777" w:rsidR="00C07B18" w:rsidRDefault="00C07B18" w:rsidP="00C07B18">
      <w:pPr>
        <w:tabs>
          <w:tab w:val="left" w:pos="7725"/>
        </w:tabs>
        <w:jc w:val="both"/>
        <w:rPr>
          <w:rFonts w:eastAsia="Arial"/>
          <w:sz w:val="20"/>
          <w:szCs w:val="20"/>
        </w:rPr>
      </w:pPr>
      <w:r>
        <w:rPr>
          <w:rFonts w:eastAsia="Arial"/>
          <w:sz w:val="20"/>
          <w:szCs w:val="20"/>
        </w:rPr>
        <w:t>*Référence(s) : ….........................</w:t>
      </w:r>
    </w:p>
    <w:p w14:paraId="3C3BF93F" w14:textId="77777777" w:rsidR="00C07B18" w:rsidRDefault="00C07B18" w:rsidP="00C07B18">
      <w:pPr>
        <w:tabs>
          <w:tab w:val="left" w:pos="7725"/>
        </w:tabs>
        <w:spacing w:line="276" w:lineRule="auto"/>
        <w:jc w:val="both"/>
        <w:rPr>
          <w:rFonts w:eastAsia="Arial"/>
          <w:sz w:val="20"/>
          <w:szCs w:val="20"/>
        </w:rPr>
      </w:pPr>
    </w:p>
    <w:p w14:paraId="63D5B310" w14:textId="77777777" w:rsidR="00C07B18" w:rsidRDefault="00C07B18" w:rsidP="00C07B18">
      <w:pPr>
        <w:tabs>
          <w:tab w:val="left" w:pos="7725"/>
        </w:tabs>
        <w:jc w:val="both"/>
        <w:rPr>
          <w:rFonts w:eastAsia="Arial"/>
          <w:iCs/>
          <w:sz w:val="20"/>
          <w:szCs w:val="20"/>
        </w:rPr>
      </w:pPr>
      <w:r>
        <w:rPr>
          <w:rFonts w:eastAsia="Arial"/>
          <w:sz w:val="20"/>
          <w:szCs w:val="20"/>
        </w:rPr>
        <w:t xml:space="preserve">NB1 : pour la mise en place d’une isolation thermique des murs, sa résistance thermique R doit être ≥ 3,7 </w:t>
      </w:r>
      <w:r>
        <w:rPr>
          <w:rFonts w:eastAsia="Arial"/>
          <w:iCs/>
          <w:sz w:val="20"/>
          <w:szCs w:val="20"/>
        </w:rPr>
        <w:t>m².K/W.</w:t>
      </w:r>
    </w:p>
    <w:p w14:paraId="7EB727A4" w14:textId="77777777" w:rsidR="002F2D96" w:rsidRDefault="002F2D96" w:rsidP="002F2D96">
      <w:pPr>
        <w:tabs>
          <w:tab w:val="left" w:pos="7725"/>
        </w:tabs>
        <w:jc w:val="both"/>
        <w:rPr>
          <w:ins w:id="224" w:author="Julien PARC" w:date="2021-07-08T11:55:00Z"/>
          <w:rFonts w:eastAsia="Arial"/>
          <w:iCs/>
          <w:sz w:val="20"/>
          <w:szCs w:val="20"/>
        </w:rPr>
      </w:pPr>
      <w:ins w:id="225" w:author="Julien PARC" w:date="2021-07-08T11:55:00Z">
        <w:r>
          <w:rPr>
            <w:rFonts w:eastAsia="Arial"/>
            <w:iCs/>
            <w:sz w:val="20"/>
            <w:szCs w:val="20"/>
          </w:rPr>
          <w:t>NB2 :</w:t>
        </w:r>
        <w:r>
          <w:rPr>
            <w:sz w:val="20"/>
            <w:szCs w:val="20"/>
          </w:rPr>
          <w:t xml:space="preserve"> La résistance thermique est évaluée selon la norme NF EN 12664, la norme NF EN 12667 ou la norme NF EN 12939 pour les isolants non réfléchissants et selon la norme NF EN 16012+A1 pour les isolants réfléchissants.</w:t>
        </w:r>
        <w:r w:rsidRPr="002F2D96">
          <w:rPr>
            <w:sz w:val="20"/>
            <w:szCs w:val="20"/>
            <w:rPrChange w:id="226" w:author="Julien PARC" w:date="2021-07-08T11:55:00Z">
              <w:rPr>
                <w:sz w:val="22"/>
                <w:szCs w:val="22"/>
              </w:rPr>
            </w:rPrChange>
          </w:rPr>
          <w:t xml:space="preserve"> La résistance thermique du produit isolant doit être établie conformément à l’annexe 2 à partir de mesures réalisées sur au moins quatre échantillons (issus de quatre lots de production). La résistance thermique d’un produit certifié ACERMI ou QB23 respecte cette exigence.</w:t>
        </w:r>
      </w:ins>
    </w:p>
    <w:p w14:paraId="18434A1A" w14:textId="02EA3BC7" w:rsidR="00C07B18" w:rsidRDefault="00C07B18" w:rsidP="00C07B18">
      <w:pPr>
        <w:tabs>
          <w:tab w:val="left" w:pos="7725"/>
        </w:tabs>
        <w:jc w:val="both"/>
        <w:rPr>
          <w:rFonts w:eastAsia="Arial"/>
          <w:sz w:val="20"/>
          <w:szCs w:val="20"/>
        </w:rPr>
      </w:pPr>
      <w:r>
        <w:rPr>
          <w:rFonts w:eastAsia="Arial"/>
          <w:iCs/>
          <w:sz w:val="20"/>
          <w:szCs w:val="20"/>
        </w:rPr>
        <w:t>NB</w:t>
      </w:r>
      <w:del w:id="227" w:author="Julien PARC" w:date="2021-07-08T11:55:00Z">
        <w:r w:rsidDel="002F2D96">
          <w:rPr>
            <w:rFonts w:eastAsia="Arial"/>
            <w:iCs/>
            <w:sz w:val="20"/>
            <w:szCs w:val="20"/>
          </w:rPr>
          <w:delText>2</w:delText>
        </w:r>
      </w:del>
      <w:ins w:id="228" w:author="Julien PARC" w:date="2021-07-08T11:55:00Z">
        <w:r w:rsidR="002F2D96">
          <w:rPr>
            <w:rFonts w:eastAsia="Arial"/>
            <w:iCs/>
            <w:sz w:val="20"/>
            <w:szCs w:val="20"/>
          </w:rPr>
          <w:t>3</w:t>
        </w:r>
      </w:ins>
      <w:r>
        <w:rPr>
          <w:rFonts w:eastAsia="Arial"/>
          <w:iCs/>
          <w:sz w:val="20"/>
          <w:szCs w:val="20"/>
        </w:rPr>
        <w:t> : dans le cas d’une pose superposée de plusieurs isolants, indiquer les marque et référence de chacun des isolants posés ainsi que le R global et pour la surface d’isolant posée, la surface résultant de la superposition des isolants.</w:t>
      </w:r>
      <w:ins w:id="229" w:author="Julien PARC" w:date="2021-07-08T11:54:00Z">
        <w:r w:rsidR="002F2D96">
          <w:rPr>
            <w:rFonts w:eastAsia="Arial"/>
            <w:iCs/>
            <w:sz w:val="20"/>
            <w:szCs w:val="20"/>
          </w:rPr>
          <w:t xml:space="preserve"> </w:t>
        </w:r>
      </w:ins>
    </w:p>
    <w:p w14:paraId="687E8064" w14:textId="77777777" w:rsidR="00C07B18" w:rsidRDefault="00C07B18" w:rsidP="00C07B18">
      <w:pPr>
        <w:tabs>
          <w:tab w:val="left" w:pos="7725"/>
        </w:tabs>
        <w:jc w:val="both"/>
        <w:rPr>
          <w:rFonts w:eastAsia="Arial"/>
          <w:sz w:val="20"/>
          <w:szCs w:val="20"/>
        </w:rPr>
      </w:pPr>
    </w:p>
    <w:p w14:paraId="581057F7" w14:textId="10A66203" w:rsidR="00C07B18" w:rsidRDefault="00C07B18" w:rsidP="00C07B18">
      <w:pPr>
        <w:tabs>
          <w:tab w:val="left" w:pos="7725"/>
        </w:tabs>
        <w:jc w:val="both"/>
        <w:rPr>
          <w:rFonts w:eastAsia="Arial"/>
          <w:sz w:val="20"/>
          <w:szCs w:val="20"/>
          <w:lang w:eastAsia="fr-FR"/>
        </w:rPr>
      </w:pPr>
      <w:r>
        <w:rPr>
          <w:rFonts w:eastAsia="Arial"/>
          <w:sz w:val="20"/>
          <w:szCs w:val="20"/>
          <w:lang w:eastAsia="fr-FR"/>
        </w:rPr>
        <w:t>Si le bénéficiaire est une personne physique, le professionnel ayant réalisé l’opération est titulaire d’un signe de qualité répondant aux mêmes exigences que celles prévues à l’article 2 du décret n° 2014-812 du 16 juillet 2014 pris pour l’application du second alinéa du 2 de l’article 200 quater du code général des impôts et du dernier alinéa du 2 du I de l’article 244 quater U du code général des impôts et des textes pris pour son application.</w:t>
      </w:r>
      <w:ins w:id="230" w:author="Julien PARC" w:date="2021-07-08T11:55:00Z">
        <w:r w:rsidR="002F2D96">
          <w:rPr>
            <w:rFonts w:eastAsia="Arial"/>
            <w:sz w:val="20"/>
            <w:szCs w:val="20"/>
            <w:lang w:eastAsia="fr-FR"/>
          </w:rPr>
          <w:t xml:space="preserve"> </w:t>
        </w:r>
      </w:ins>
      <w:ins w:id="231" w:author="Julien PARC" w:date="2021-07-08T11:56:00Z">
        <w:r w:rsidR="002F2D96" w:rsidRPr="002F2D96">
          <w:rPr>
            <w:rFonts w:eastAsia="Arial"/>
            <w:sz w:val="20"/>
            <w:szCs w:val="20"/>
            <w:lang w:eastAsia="fr-FR"/>
          </w:rPr>
          <w:t>Ce signe de qualité correspond à des travaux relevant du 11° pour l’ITI ou du 12° pour l’ITE du I de l'article 1er du décret précité.</w:t>
        </w:r>
      </w:ins>
    </w:p>
    <w:p w14:paraId="060B7E31" w14:textId="6F03FEA8" w:rsidR="00C07B18" w:rsidDel="002F2D96" w:rsidRDefault="00C07B18" w:rsidP="00C07B18">
      <w:pPr>
        <w:snapToGrid w:val="0"/>
        <w:jc w:val="both"/>
        <w:rPr>
          <w:del w:id="232" w:author="Julien PARC" w:date="2021-07-08T11:55:00Z"/>
          <w:rFonts w:eastAsia="Arial"/>
          <w:sz w:val="20"/>
          <w:szCs w:val="20"/>
          <w:lang w:eastAsia="fr-FR"/>
        </w:rPr>
      </w:pPr>
    </w:p>
    <w:p w14:paraId="01F4E104" w14:textId="3FEEDD32" w:rsidR="00C07B18" w:rsidDel="002F2D96" w:rsidRDefault="00C07B18" w:rsidP="00C07B18">
      <w:pPr>
        <w:tabs>
          <w:tab w:val="left" w:pos="7725"/>
        </w:tabs>
        <w:jc w:val="both"/>
        <w:rPr>
          <w:del w:id="233" w:author="Julien PARC" w:date="2021-07-08T11:55:00Z"/>
          <w:rFonts w:eastAsia="Arial"/>
          <w:sz w:val="20"/>
          <w:szCs w:val="20"/>
        </w:rPr>
      </w:pPr>
      <w:del w:id="234" w:author="Julien PARC" w:date="2021-07-08T11:55:00Z">
        <w:r w:rsidDel="002F2D96">
          <w:rPr>
            <w:rFonts w:eastAsia="Arial"/>
            <w:sz w:val="20"/>
            <w:szCs w:val="20"/>
            <w:lang w:eastAsia="fr-FR"/>
          </w:rPr>
          <w:delText>Ce signe de qualité correspond à des travaux relevant du 3 du I de l'article 46 AX de l'annexe III du code général des impôts.</w:delText>
        </w:r>
      </w:del>
    </w:p>
    <w:p w14:paraId="2A69074F" w14:textId="77777777" w:rsidR="00C07B18" w:rsidRDefault="00C07B18" w:rsidP="00C07B18">
      <w:pPr>
        <w:tabs>
          <w:tab w:val="left" w:pos="7725"/>
        </w:tabs>
        <w:jc w:val="both"/>
        <w:rPr>
          <w:rFonts w:eastAsia="Arial"/>
          <w:sz w:val="20"/>
          <w:szCs w:val="20"/>
        </w:rPr>
      </w:pPr>
    </w:p>
    <w:p w14:paraId="1A4A25AA" w14:textId="77777777" w:rsidR="00C07B18" w:rsidRDefault="00C07B18" w:rsidP="00C07B18">
      <w:pPr>
        <w:tabs>
          <w:tab w:val="left" w:pos="7725"/>
        </w:tabs>
        <w:jc w:val="both"/>
        <w:rPr>
          <w:rFonts w:eastAsia="Arial"/>
          <w:sz w:val="20"/>
          <w:szCs w:val="20"/>
        </w:rPr>
      </w:pPr>
      <w:r>
        <w:rPr>
          <w:rFonts w:eastAsia="Arial"/>
          <w:sz w:val="20"/>
          <w:szCs w:val="20"/>
        </w:rPr>
        <w:t xml:space="preserve">Identité du professionnel titulaire du signe de qualité ayant réalisé l'opération, s'il n’est pas le signataire de cette attestation (sous traitant par exemple) : </w:t>
      </w:r>
    </w:p>
    <w:p w14:paraId="2993AB93" w14:textId="77777777" w:rsidR="00C07B18" w:rsidRDefault="00C07B18" w:rsidP="00C07B18">
      <w:pPr>
        <w:tabs>
          <w:tab w:val="left" w:pos="7725"/>
        </w:tabs>
        <w:jc w:val="both"/>
        <w:rPr>
          <w:rFonts w:eastAsia="Arial"/>
          <w:sz w:val="20"/>
          <w:szCs w:val="20"/>
        </w:rPr>
      </w:pPr>
      <w:r>
        <w:rPr>
          <w:rFonts w:eastAsia="Arial"/>
          <w:sz w:val="20"/>
          <w:szCs w:val="20"/>
        </w:rPr>
        <w:t xml:space="preserve">*Nom ..................................           </w:t>
      </w:r>
    </w:p>
    <w:p w14:paraId="2129DE73" w14:textId="77777777" w:rsidR="00C07B18" w:rsidRDefault="00C07B18" w:rsidP="00C07B18">
      <w:pPr>
        <w:tabs>
          <w:tab w:val="left" w:pos="7725"/>
        </w:tabs>
        <w:jc w:val="both"/>
        <w:rPr>
          <w:rFonts w:eastAsia="Arial"/>
          <w:sz w:val="20"/>
          <w:szCs w:val="20"/>
        </w:rPr>
      </w:pPr>
      <w:r>
        <w:rPr>
          <w:rFonts w:eastAsia="Arial"/>
          <w:sz w:val="20"/>
          <w:szCs w:val="20"/>
        </w:rPr>
        <w:t>*Prénom ..................................</w:t>
      </w:r>
    </w:p>
    <w:p w14:paraId="5E47B685" w14:textId="77777777" w:rsidR="00C07B18" w:rsidRDefault="00C07B18" w:rsidP="00C07B18">
      <w:pPr>
        <w:tabs>
          <w:tab w:val="left" w:pos="7725"/>
        </w:tabs>
        <w:jc w:val="both"/>
        <w:rPr>
          <w:rFonts w:eastAsia="Arial"/>
          <w:sz w:val="20"/>
          <w:szCs w:val="20"/>
        </w:rPr>
      </w:pPr>
      <w:r>
        <w:rPr>
          <w:rFonts w:eastAsia="Arial"/>
          <w:sz w:val="20"/>
          <w:szCs w:val="20"/>
        </w:rPr>
        <w:t>*Raison sociale : ..................................</w:t>
      </w:r>
    </w:p>
    <w:p w14:paraId="0031F6DE" w14:textId="77777777" w:rsidR="00C07B18" w:rsidRDefault="00C07B18" w:rsidP="00C07B18">
      <w:pPr>
        <w:tabs>
          <w:tab w:val="left" w:pos="7725"/>
        </w:tabs>
        <w:jc w:val="both"/>
        <w:rPr>
          <w:sz w:val="22"/>
          <w:szCs w:val="22"/>
        </w:rPr>
      </w:pPr>
      <w:r>
        <w:rPr>
          <w:rFonts w:eastAsia="Arial"/>
          <w:sz w:val="20"/>
          <w:szCs w:val="20"/>
        </w:rPr>
        <w:t>*N° SIRET : _ _ _ _ _ _ _ _ _ _ _ _ _ _</w:t>
      </w:r>
    </w:p>
    <w:p w14:paraId="17D8615E" w14:textId="1617E9D7" w:rsidR="002F2D96" w:rsidRDefault="002F2D96">
      <w:pPr>
        <w:suppressAutoHyphens w:val="0"/>
        <w:spacing w:after="200" w:line="276" w:lineRule="auto"/>
        <w:rPr>
          <w:ins w:id="235" w:author="Julien PARC" w:date="2021-07-08T11:54:00Z"/>
        </w:rPr>
      </w:pPr>
      <w:ins w:id="236" w:author="Julien PARC" w:date="2021-07-08T11:54:00Z">
        <w:r>
          <w:br w:type="page"/>
        </w:r>
      </w:ins>
    </w:p>
    <w:p w14:paraId="2E728F4F" w14:textId="77777777" w:rsidR="00170AC9" w:rsidRDefault="00170AC9"/>
    <w:sectPr w:rsidR="00170AC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ulien PARC" w:date="2021-07-08T11:37:00Z" w:initials="JP">
    <w:p w14:paraId="40DB0516" w14:textId="59C06B30" w:rsidR="008E3C6F" w:rsidRDefault="008E3C6F">
      <w:pPr>
        <w:pStyle w:val="Commentaire"/>
      </w:pPr>
      <w:r>
        <w:rPr>
          <w:rStyle w:val="Marquedecommentaire"/>
        </w:rPr>
        <w:annotationRef/>
      </w:r>
      <w:r>
        <w:t xml:space="preserve"> Nous proposons ici de nous appuyer sur la proposition de révision portée conjointement par l’ATEE, l’ADEME, la FFB, la CAPEB et l’AIMCC qui a été soumise à la DGEC en février 2021. Cette proposition comporte des éléments importants, pour consolider à la fois la qualité des chantiers financés </w:t>
      </w:r>
      <w:r w:rsidR="00695D62">
        <w:t xml:space="preserve">par cette fiche et sécuriser les économies d’énergie. </w:t>
      </w:r>
    </w:p>
  </w:comment>
  <w:comment w:id="1" w:author="Julien PARC" w:date="2021-07-08T11:36:00Z" w:initials="JP">
    <w:p w14:paraId="23F79766" w14:textId="77777777" w:rsidR="008E3C6F" w:rsidRDefault="008E3C6F" w:rsidP="008E3C6F">
      <w:pPr>
        <w:pStyle w:val="Commentaire"/>
      </w:pPr>
      <w:r>
        <w:rPr>
          <w:rStyle w:val="Marquedecommentaire"/>
        </w:rPr>
        <w:annotationRef/>
      </w:r>
      <w:r>
        <w:rPr>
          <w:rStyle w:val="Marquedecommentaire"/>
        </w:rPr>
        <w:annotationRef/>
      </w:r>
      <w:r>
        <w:t xml:space="preserve">Nous proposons d’uniformiser la description de la fiche avec l’arrêté du 17 novembre 2020 relatif aux caractéristiques techniques et modalités de réalisation </w:t>
      </w:r>
      <w:r w:rsidRPr="006C4712">
        <w:t>des travaux et prestations dont les dépenses sont éligibles à la prime de transition énergétique</w:t>
      </w:r>
    </w:p>
    <w:p w14:paraId="6C77E1F1" w14:textId="77777777" w:rsidR="008E3C6F" w:rsidRDefault="008E3C6F" w:rsidP="008E3C6F">
      <w:pPr>
        <w:pStyle w:val="Commentaire"/>
      </w:pPr>
    </w:p>
    <w:p w14:paraId="4E23DC1A" w14:textId="77777777" w:rsidR="008E3C6F" w:rsidRDefault="008E3C6F" w:rsidP="008E3C6F">
      <w:pPr>
        <w:pStyle w:val="Commentaire"/>
      </w:pPr>
      <w:r>
        <w:t>Cette modification permet également d’établir que les travaux doivent être réalisés selon les règles de l’art. Cette intégration est très attendue de l’ensemble de la profession. Le rôle des fiches d’opération standardisées n’est pas de décrire les règles de l’art. Mais, si les travaux ne sont pas réalisés conformément aux règles de l’art, l’économie d’énergie ne peut correspondre aux hypothèses prises par la fiche tant en termes de performance brute (Uf) que de durabilité (Durée de vie). Les règles de l’art doivent donc être respectés pour donner lieu à un financement au travers la FOS.</w:t>
      </w:r>
    </w:p>
    <w:p w14:paraId="50BFAD88" w14:textId="77777777" w:rsidR="008E3C6F" w:rsidRDefault="008E3C6F" w:rsidP="008E3C6F">
      <w:pPr>
        <w:pStyle w:val="Commentaire"/>
      </w:pPr>
    </w:p>
    <w:p w14:paraId="64711D4F" w14:textId="77777777" w:rsidR="008E3C6F" w:rsidRDefault="008E3C6F" w:rsidP="008E3C6F">
      <w:pPr>
        <w:pStyle w:val="Commentaire"/>
      </w:pPr>
    </w:p>
    <w:p w14:paraId="6CC528C8" w14:textId="627E56E9" w:rsidR="008E3C6F" w:rsidRDefault="008E3C6F">
      <w:pPr>
        <w:pStyle w:val="Commentaire"/>
      </w:pPr>
    </w:p>
  </w:comment>
  <w:comment w:id="22" w:author="Julien PARC" w:date="2021-06-25T18:17:00Z" w:initials="JP">
    <w:p w14:paraId="0CAFC4C2" w14:textId="77777777" w:rsidR="008E3C6F" w:rsidRDefault="008E3C6F" w:rsidP="008E3C6F">
      <w:pPr>
        <w:pStyle w:val="Commentaire"/>
      </w:pPr>
      <w:r>
        <w:rPr>
          <w:rStyle w:val="Marquedecommentaire"/>
        </w:rPr>
        <w:annotationRef/>
      </w:r>
      <w:r>
        <w:t>La précision donnée dans l’annexe 1 ne nous semble pas suffisante. Ce paragraphe précise que chacune des couches d’isolant doit respecter les critères liés à la performance thermique. De manière générale, la mise en œuvre d’isolation en couche croisée permet un meilleur traitement des ponts thermiques. Il est donc nécessaire de bien préciser que cette pose est autorisée. A noter que la mise en œuvre d’</w:t>
      </w:r>
    </w:p>
  </w:comment>
  <w:comment w:id="58" w:author="Julien PARC" w:date="2021-07-08T11:29:00Z" w:initials="JP">
    <w:p w14:paraId="4CAE616B" w14:textId="517440FC" w:rsidR="00011D99" w:rsidRDefault="00011D99">
      <w:pPr>
        <w:pStyle w:val="Commentaire"/>
      </w:pPr>
      <w:r>
        <w:rPr>
          <w:rStyle w:val="Marquedecommentaire"/>
        </w:rPr>
        <w:annotationRef/>
      </w:r>
      <w:r w:rsidR="008E3C6F">
        <w:rPr>
          <w:rFonts w:ascii="Calibri" w:hAnsi="Calibri" w:cs="Calibri"/>
          <w:color w:val="1F497D"/>
          <w:kern w:val="0"/>
          <w:sz w:val="22"/>
          <w:szCs w:val="22"/>
          <w:lang w:eastAsia="en-GB"/>
        </w:rPr>
        <w:t xml:space="preserve">Considérant qu’il est important </w:t>
      </w:r>
      <w:r w:rsidRPr="00BB48AF">
        <w:rPr>
          <w:rFonts w:ascii="Calibri" w:hAnsi="Calibri" w:cs="Calibri"/>
          <w:color w:val="1F497D"/>
          <w:kern w:val="0"/>
          <w:sz w:val="22"/>
          <w:szCs w:val="22"/>
          <w:lang w:eastAsia="en-GB"/>
        </w:rPr>
        <w:t>d’ajouter la notion d’obligation de parement/enduit pour l’ITE pour supprimer les chantiers avec ITE sans enduits et que selon le CSTB le pare vapeur contribue à l’amélioration de l’étanchéité à l’air du bâtiment et donc à sa performance énergétique, objet de la présente fiche, nous considérons qu’il n’y a pas de risque à la rédaction ci-dessous, qui ne pourra qu’améliorer performance énergétique et qualité de travaux</w:t>
      </w:r>
      <w:r w:rsidR="008E3C6F">
        <w:rPr>
          <w:rFonts w:ascii="Calibri" w:hAnsi="Calibri" w:cs="Calibri"/>
          <w:color w:val="1F497D"/>
          <w:kern w:val="0"/>
          <w:sz w:val="22"/>
          <w:szCs w:val="22"/>
          <w:lang w:eastAsia="en-GB"/>
        </w:rPr>
        <w:t xml:space="preserve"> </w:t>
      </w:r>
    </w:p>
  </w:comment>
  <w:comment w:id="106" w:author="Julien PARC" w:date="2021-07-08T11:44:00Z" w:initials="JP">
    <w:p w14:paraId="45DCEB7A" w14:textId="52FE3A90" w:rsidR="00695D62" w:rsidRDefault="00695D62">
      <w:pPr>
        <w:pStyle w:val="Commentaire"/>
      </w:pPr>
      <w:r>
        <w:rPr>
          <w:rStyle w:val="Marquedecommentaire"/>
        </w:rPr>
        <w:annotationRef/>
      </w:r>
      <w:r>
        <w:t xml:space="preserve">Il nous semble important de porter la qualification RGE sur tous les chantiers, que le bénéficiaire soit une personne physique ou morale. Aussi, nous proposons cette suppression. </w:t>
      </w:r>
    </w:p>
  </w:comment>
  <w:comment w:id="119" w:author="Julien PARC" w:date="2021-07-09T13:56:00Z" w:initials="JP">
    <w:p w14:paraId="4AA9E874" w14:textId="77777777" w:rsidR="007372C6" w:rsidRDefault="007372C6" w:rsidP="007372C6">
      <w:pPr>
        <w:pStyle w:val="Commentaire"/>
      </w:pPr>
      <w:r>
        <w:rPr>
          <w:rStyle w:val="Marquedecommentaire"/>
        </w:rPr>
        <w:annotationRef/>
      </w:r>
      <w:r>
        <w:t xml:space="preserve">Justificatif nécessaire pour le traitement du pont thermique de plancher bas.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DB0516" w15:done="0"/>
  <w15:commentEx w15:paraId="6CC528C8" w15:done="0"/>
  <w15:commentEx w15:paraId="0CAFC4C2" w15:done="0"/>
  <w15:commentEx w15:paraId="4CAE616B" w15:done="0"/>
  <w15:commentEx w15:paraId="45DCEB7A" w15:done="0"/>
  <w15:commentEx w15:paraId="4AA9E87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9161EC" w16cex:dateUtc="2021-07-08T09:37:00Z"/>
  <w16cex:commentExtensible w16cex:durableId="249161D8" w16cex:dateUtc="2021-07-08T09:36:00Z"/>
  <w16cex:commentExtensible w16cex:durableId="24809C1C" w16cex:dateUtc="2021-06-25T16:17:00Z"/>
  <w16cex:commentExtensible w16cex:durableId="24916005" w16cex:dateUtc="2021-07-08T09:29:00Z"/>
  <w16cex:commentExtensible w16cex:durableId="24916389" w16cex:dateUtc="2021-07-08T09:44:00Z"/>
  <w16cex:commentExtensible w16cex:durableId="2492D401" w16cex:dateUtc="2021-07-09T1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DB0516" w16cid:durableId="249161EC"/>
  <w16cid:commentId w16cid:paraId="6CC528C8" w16cid:durableId="249161D8"/>
  <w16cid:commentId w16cid:paraId="0CAFC4C2" w16cid:durableId="24809C1C"/>
  <w16cid:commentId w16cid:paraId="4CAE616B" w16cid:durableId="24916005"/>
  <w16cid:commentId w16cid:paraId="45DCEB7A" w16cid:durableId="24916389"/>
  <w16cid:commentId w16cid:paraId="4AA9E874" w16cid:durableId="2492D40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sz w:val="22"/>
        <w:szCs w:val="2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sz w:val="22"/>
        <w:szCs w:val="2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58AB4DCC"/>
    <w:multiLevelType w:val="hybridMultilevel"/>
    <w:tmpl w:val="8B0813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lien PARC">
    <w15:presenceInfo w15:providerId="AD" w15:userId="S-1-5-21-3166109984-3408103959-2420276549-3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B18"/>
    <w:rsid w:val="00002B4A"/>
    <w:rsid w:val="00011D99"/>
    <w:rsid w:val="00161052"/>
    <w:rsid w:val="00170AC9"/>
    <w:rsid w:val="002F2D96"/>
    <w:rsid w:val="003055F3"/>
    <w:rsid w:val="003C2EB5"/>
    <w:rsid w:val="005556C3"/>
    <w:rsid w:val="00596A7A"/>
    <w:rsid w:val="00695D62"/>
    <w:rsid w:val="007372C6"/>
    <w:rsid w:val="008E3C6F"/>
    <w:rsid w:val="008E5948"/>
    <w:rsid w:val="00A224FA"/>
    <w:rsid w:val="00B05709"/>
    <w:rsid w:val="00C07B18"/>
    <w:rsid w:val="00C21535"/>
    <w:rsid w:val="00C955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7E5F7"/>
  <w15:docId w15:val="{B6329300-919A-4C3B-BE03-FBE7FA953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B18"/>
    <w:pPr>
      <w:suppressAutoHyphens/>
      <w:spacing w:after="0" w:line="240" w:lineRule="auto"/>
    </w:pPr>
    <w:rPr>
      <w:rFonts w:ascii="Times New Roman" w:eastAsia="Times New Roman" w:hAnsi="Times New Roman" w:cs="Times New Roman"/>
      <w:kern w:val="2"/>
      <w:sz w:val="24"/>
      <w:szCs w:val="24"/>
      <w:lang w:eastAsia="zh-CN"/>
    </w:rPr>
  </w:style>
  <w:style w:type="paragraph" w:styleId="Titre9">
    <w:name w:val="heading 9"/>
    <w:basedOn w:val="Normal"/>
    <w:next w:val="Normal"/>
    <w:link w:val="Titre9Car"/>
    <w:unhideWhenUsed/>
    <w:qFormat/>
    <w:rsid w:val="00C07B18"/>
    <w:pPr>
      <w:keepNext/>
      <w:jc w:val="center"/>
      <w:outlineLvl w:val="8"/>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basedOn w:val="Policepardfaut"/>
    <w:link w:val="Titre9"/>
    <w:rsid w:val="00C07B18"/>
    <w:rPr>
      <w:rFonts w:ascii="Times New Roman" w:eastAsia="Times New Roman" w:hAnsi="Times New Roman" w:cs="Times New Roman"/>
      <w:b/>
      <w:bCs/>
      <w:kern w:val="2"/>
      <w:lang w:eastAsia="zh-CN"/>
    </w:rPr>
  </w:style>
  <w:style w:type="paragraph" w:styleId="Corpsdetexte">
    <w:name w:val="Body Text"/>
    <w:basedOn w:val="Normal"/>
    <w:link w:val="CorpsdetexteCar"/>
    <w:semiHidden/>
    <w:unhideWhenUsed/>
    <w:rsid w:val="00C07B18"/>
    <w:pPr>
      <w:jc w:val="both"/>
    </w:pPr>
    <w:rPr>
      <w:color w:val="000000"/>
    </w:rPr>
  </w:style>
  <w:style w:type="character" w:customStyle="1" w:styleId="CorpsdetexteCar">
    <w:name w:val="Corps de texte Car"/>
    <w:basedOn w:val="Policepardfaut"/>
    <w:link w:val="Corpsdetexte"/>
    <w:semiHidden/>
    <w:rsid w:val="00C07B18"/>
    <w:rPr>
      <w:rFonts w:ascii="Times New Roman" w:eastAsia="Times New Roman" w:hAnsi="Times New Roman" w:cs="Times New Roman"/>
      <w:color w:val="000000"/>
      <w:kern w:val="2"/>
      <w:sz w:val="24"/>
      <w:szCs w:val="24"/>
      <w:lang w:eastAsia="zh-CN"/>
    </w:rPr>
  </w:style>
  <w:style w:type="paragraph" w:customStyle="1" w:styleId="xl25">
    <w:name w:val="xl25"/>
    <w:basedOn w:val="Normal"/>
    <w:rsid w:val="00C07B18"/>
    <w:pPr>
      <w:pBdr>
        <w:bottom w:val="single" w:sz="8" w:space="0" w:color="000000"/>
      </w:pBdr>
      <w:spacing w:before="280" w:after="280"/>
      <w:jc w:val="center"/>
    </w:pPr>
    <w:rPr>
      <w:rFonts w:ascii="Arial Unicode MS" w:eastAsia="Arial Unicode MS" w:hAnsi="Arial Unicode MS" w:cs="Arial Unicode MS"/>
      <w:sz w:val="22"/>
    </w:rPr>
  </w:style>
  <w:style w:type="character" w:styleId="Marquedecommentaire">
    <w:name w:val="annotation reference"/>
    <w:basedOn w:val="Policepardfaut"/>
    <w:unhideWhenUsed/>
    <w:qFormat/>
    <w:rsid w:val="00011D99"/>
    <w:rPr>
      <w:sz w:val="16"/>
      <w:szCs w:val="16"/>
    </w:rPr>
  </w:style>
  <w:style w:type="paragraph" w:styleId="Commentaire">
    <w:name w:val="annotation text"/>
    <w:basedOn w:val="Normal"/>
    <w:link w:val="CommentaireCar"/>
    <w:uiPriority w:val="99"/>
    <w:unhideWhenUsed/>
    <w:qFormat/>
    <w:rsid w:val="00011D99"/>
    <w:rPr>
      <w:sz w:val="20"/>
      <w:szCs w:val="20"/>
    </w:rPr>
  </w:style>
  <w:style w:type="character" w:customStyle="1" w:styleId="CommentaireCar">
    <w:name w:val="Commentaire Car"/>
    <w:basedOn w:val="Policepardfaut"/>
    <w:link w:val="Commentaire"/>
    <w:uiPriority w:val="99"/>
    <w:rsid w:val="00011D99"/>
    <w:rPr>
      <w:rFonts w:ascii="Times New Roman" w:eastAsia="Times New Roman" w:hAnsi="Times New Roman" w:cs="Times New Roman"/>
      <w:kern w:val="2"/>
      <w:sz w:val="20"/>
      <w:szCs w:val="20"/>
      <w:lang w:eastAsia="zh-CN"/>
    </w:rPr>
  </w:style>
  <w:style w:type="paragraph" w:styleId="Objetducommentaire">
    <w:name w:val="annotation subject"/>
    <w:basedOn w:val="Commentaire"/>
    <w:next w:val="Commentaire"/>
    <w:link w:val="ObjetducommentaireCar"/>
    <w:uiPriority w:val="99"/>
    <w:semiHidden/>
    <w:unhideWhenUsed/>
    <w:rsid w:val="00011D99"/>
    <w:rPr>
      <w:b/>
      <w:bCs/>
    </w:rPr>
  </w:style>
  <w:style w:type="character" w:customStyle="1" w:styleId="ObjetducommentaireCar">
    <w:name w:val="Objet du commentaire Car"/>
    <w:basedOn w:val="CommentaireCar"/>
    <w:link w:val="Objetducommentaire"/>
    <w:uiPriority w:val="99"/>
    <w:semiHidden/>
    <w:rsid w:val="00011D99"/>
    <w:rPr>
      <w:rFonts w:ascii="Times New Roman" w:eastAsia="Times New Roman" w:hAnsi="Times New Roman" w:cs="Times New Roman"/>
      <w:b/>
      <w:bCs/>
      <w:kern w:val="2"/>
      <w:sz w:val="20"/>
      <w:szCs w:val="20"/>
      <w:lang w:eastAsia="zh-CN"/>
    </w:rPr>
  </w:style>
  <w:style w:type="paragraph" w:styleId="Paragraphedeliste">
    <w:name w:val="List Paragraph"/>
    <w:basedOn w:val="Normal"/>
    <w:uiPriority w:val="34"/>
    <w:qFormat/>
    <w:rsid w:val="008E3C6F"/>
    <w:pPr>
      <w:ind w:left="720"/>
      <w:contextualSpacing/>
    </w:pPr>
  </w:style>
  <w:style w:type="character" w:customStyle="1" w:styleId="CommentaireCar1">
    <w:name w:val="Commentaire Car1"/>
    <w:qFormat/>
    <w:rsid w:val="008E3C6F"/>
    <w:rPr>
      <w:lang w:val="fr-FR" w:eastAsia="ar-SA" w:bidi="ar-SA"/>
    </w:rPr>
  </w:style>
  <w:style w:type="table" w:styleId="Grilledutableau">
    <w:name w:val="Table Grid"/>
    <w:basedOn w:val="TableauNormal"/>
    <w:rsid w:val="003055F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C2EB5"/>
    <w:pPr>
      <w:spacing w:after="0" w:line="240" w:lineRule="auto"/>
    </w:pPr>
    <w:rPr>
      <w:rFonts w:ascii="Times New Roman" w:eastAsia="Times New Roman" w:hAnsi="Times New Roman" w:cs="Times New Roman"/>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54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1757</Words>
  <Characters>9668</Characters>
  <Application>Microsoft Office Word</Application>
  <DocSecurity>0</DocSecurity>
  <Lines>80</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Julien PARC</cp:lastModifiedBy>
  <cp:revision>10</cp:revision>
  <dcterms:created xsi:type="dcterms:W3CDTF">2021-07-08T09:52:00Z</dcterms:created>
  <dcterms:modified xsi:type="dcterms:W3CDTF">2021-09-01T07:39:00Z</dcterms:modified>
</cp:coreProperties>
</file>